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533" w:rsidRDefault="00F73307">
      <w:pPr>
        <w:spacing w:line="570" w:lineRule="exac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 w:hint="eastAsia"/>
          <w:sz w:val="32"/>
          <w:szCs w:val="32"/>
        </w:rPr>
        <w:t>1</w:t>
      </w:r>
      <w:bookmarkStart w:id="0" w:name="_GoBack"/>
      <w:bookmarkEnd w:id="0"/>
      <w:del w:id="1" w:author="陈思羽" w:date="2022-05-26T16:52:00Z">
        <w:r w:rsidDel="00F73307">
          <w:rPr>
            <w:rFonts w:ascii="方正黑体_GBK" w:eastAsia="方正黑体_GBK" w:hAnsi="方正黑体_GBK" w:cs="方正黑体_GBK" w:hint="eastAsia"/>
            <w:sz w:val="32"/>
            <w:szCs w:val="32"/>
          </w:rPr>
          <w:delText>：</w:delText>
        </w:r>
      </w:del>
    </w:p>
    <w:p w:rsidR="00070533" w:rsidRDefault="00070533">
      <w:pPr>
        <w:spacing w:line="570" w:lineRule="exact"/>
        <w:jc w:val="center"/>
        <w:rPr>
          <w:rFonts w:ascii="方正小标宋_GBK" w:eastAsia="方正小标宋_GBK" w:hAnsi="宋体"/>
          <w:sz w:val="44"/>
          <w:szCs w:val="44"/>
        </w:rPr>
      </w:pPr>
    </w:p>
    <w:p w:rsidR="00070533" w:rsidRDefault="00F73307">
      <w:pPr>
        <w:spacing w:line="57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2022</w:t>
      </w:r>
      <w:r>
        <w:rPr>
          <w:rFonts w:ascii="方正小标宋_GBK" w:eastAsia="方正小标宋_GBK" w:hAnsi="宋体" w:hint="eastAsia"/>
          <w:sz w:val="44"/>
          <w:szCs w:val="44"/>
        </w:rPr>
        <w:t>年医疗</w:t>
      </w:r>
      <w:r>
        <w:rPr>
          <w:rFonts w:ascii="方正小标宋_GBK" w:eastAsia="方正小标宋_GBK" w:hAnsi="宋体" w:hint="eastAsia"/>
          <w:sz w:val="44"/>
          <w:szCs w:val="44"/>
        </w:rPr>
        <w:t>卫生随机</w:t>
      </w:r>
      <w:r>
        <w:rPr>
          <w:rFonts w:ascii="方正小标宋_GBK" w:eastAsia="方正小标宋_GBK" w:hAnsi="宋体" w:hint="eastAsia"/>
          <w:sz w:val="44"/>
          <w:szCs w:val="44"/>
        </w:rPr>
        <w:t>监督抽查计划</w:t>
      </w:r>
    </w:p>
    <w:p w:rsidR="00070533" w:rsidRDefault="00070533">
      <w:pPr>
        <w:spacing w:line="570" w:lineRule="exact"/>
        <w:rPr>
          <w:rFonts w:ascii="宋体" w:eastAsia="方正仿宋_GBK" w:hAnsi="宋体"/>
          <w:sz w:val="44"/>
          <w:szCs w:val="44"/>
        </w:rPr>
      </w:pPr>
    </w:p>
    <w:p w:rsidR="00070533" w:rsidRDefault="00F73307">
      <w:pPr>
        <w:spacing w:line="570" w:lineRule="exact"/>
        <w:ind w:firstLineChars="200" w:firstLine="640"/>
        <w:rPr>
          <w:rFonts w:ascii="宋体" w:eastAsia="方正仿宋_GBK" w:hAnsi="宋体" w:cs="仿宋"/>
          <w:sz w:val="32"/>
          <w:szCs w:val="32"/>
        </w:rPr>
      </w:pPr>
      <w:r>
        <w:rPr>
          <w:rFonts w:ascii="宋体" w:eastAsia="方正仿宋_GBK" w:hAnsi="宋体" w:cs="仿宋" w:hint="eastAsia"/>
          <w:sz w:val="32"/>
          <w:szCs w:val="32"/>
        </w:rPr>
        <w:t>为进一步加强医疗卫生监督执法工作，整顿和规范医疗机构执业行为，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按照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国家、省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关于“双随机、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一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公开”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监督抽查的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工作部署和</w:t>
      </w:r>
      <w:r>
        <w:rPr>
          <w:rFonts w:ascii="宋体" w:eastAsia="方正仿宋_GBK" w:hAnsi="宋体" w:cs="仿宋" w:hint="eastAsia"/>
          <w:sz w:val="32"/>
          <w:szCs w:val="32"/>
        </w:rPr>
        <w:t>2022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年省卫生健康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重点工作要求</w:t>
      </w:r>
      <w:r>
        <w:rPr>
          <w:rFonts w:ascii="宋体" w:eastAsia="方正仿宋_GBK" w:hAnsi="宋体" w:cs="仿宋" w:hint="eastAsia"/>
          <w:sz w:val="32"/>
          <w:szCs w:val="32"/>
        </w:rPr>
        <w:t>，现制定我省</w:t>
      </w:r>
      <w:r>
        <w:rPr>
          <w:rFonts w:ascii="宋体" w:eastAsia="方正仿宋_GBK" w:hAnsi="宋体" w:cs="仿宋" w:hint="eastAsia"/>
          <w:sz w:val="32"/>
          <w:szCs w:val="32"/>
        </w:rPr>
        <w:t>2022</w:t>
      </w:r>
      <w:r>
        <w:rPr>
          <w:rFonts w:ascii="宋体" w:eastAsia="方正仿宋_GBK" w:hAnsi="宋体" w:cs="仿宋" w:hint="eastAsia"/>
          <w:sz w:val="32"/>
          <w:szCs w:val="32"/>
        </w:rPr>
        <w:t>年医疗</w:t>
      </w:r>
      <w:r>
        <w:rPr>
          <w:rFonts w:ascii="宋体" w:eastAsia="方正仿宋_GBK" w:hAnsi="宋体" w:cs="仿宋" w:hint="eastAsia"/>
          <w:sz w:val="32"/>
          <w:szCs w:val="32"/>
        </w:rPr>
        <w:t>卫生</w:t>
      </w:r>
      <w:r>
        <w:rPr>
          <w:rFonts w:ascii="宋体" w:eastAsia="方正仿宋_GBK" w:hAnsi="宋体" w:cs="仿宋" w:hint="eastAsia"/>
          <w:sz w:val="32"/>
          <w:szCs w:val="32"/>
        </w:rPr>
        <w:t>机构</w:t>
      </w:r>
      <w:r>
        <w:rPr>
          <w:rFonts w:ascii="宋体" w:eastAsia="方正仿宋_GBK" w:hAnsi="宋体" w:cs="方正仿宋_GBK" w:hint="eastAsia"/>
          <w:kern w:val="0"/>
          <w:sz w:val="32"/>
          <w:szCs w:val="32"/>
        </w:rPr>
        <w:t>（包含</w:t>
      </w:r>
      <w:proofErr w:type="gramStart"/>
      <w:r>
        <w:rPr>
          <w:rFonts w:ascii="宋体" w:eastAsia="方正仿宋_GBK" w:hAnsi="宋体" w:cs="方正仿宋_GBK" w:hint="eastAsia"/>
          <w:kern w:val="0"/>
          <w:sz w:val="32"/>
          <w:szCs w:val="32"/>
        </w:rPr>
        <w:t>医</w:t>
      </w:r>
      <w:proofErr w:type="gramEnd"/>
      <w:r>
        <w:rPr>
          <w:rFonts w:ascii="宋体" w:eastAsia="方正仿宋_GBK" w:hAnsi="宋体" w:cs="方正仿宋_GBK" w:hint="eastAsia"/>
          <w:kern w:val="0"/>
          <w:sz w:val="32"/>
          <w:szCs w:val="32"/>
        </w:rPr>
        <w:t>养结合机构）</w:t>
      </w:r>
      <w:r>
        <w:rPr>
          <w:rFonts w:ascii="宋体" w:eastAsia="方正仿宋_GBK" w:hAnsi="宋体" w:cs="仿宋" w:hint="eastAsia"/>
          <w:sz w:val="32"/>
          <w:szCs w:val="32"/>
        </w:rPr>
        <w:t>监督抽查计划如下：</w:t>
      </w:r>
    </w:p>
    <w:p w:rsidR="00070533" w:rsidRDefault="00F73307">
      <w:pPr>
        <w:spacing w:line="570" w:lineRule="exact"/>
        <w:ind w:firstLineChars="200" w:firstLine="640"/>
        <w:rPr>
          <w:rFonts w:ascii="宋体" w:eastAsia="黑体" w:hAnsi="宋体" w:cs="方正仿宋简体"/>
          <w:bCs/>
          <w:sz w:val="32"/>
          <w:szCs w:val="32"/>
        </w:rPr>
      </w:pPr>
      <w:r>
        <w:rPr>
          <w:rFonts w:ascii="宋体" w:eastAsia="黑体" w:hAnsi="宋体" w:cs="方正仿宋简体" w:hint="eastAsia"/>
          <w:bCs/>
          <w:sz w:val="32"/>
          <w:szCs w:val="32"/>
        </w:rPr>
        <w:t>一、工作范围</w:t>
      </w:r>
    </w:p>
    <w:p w:rsidR="00070533" w:rsidRDefault="00F73307">
      <w:pPr>
        <w:spacing w:line="570" w:lineRule="exact"/>
        <w:ind w:firstLineChars="200" w:firstLine="640"/>
        <w:rPr>
          <w:rFonts w:ascii="宋体" w:eastAsia="方正仿宋_GBK" w:hAnsi="宋体" w:cs="仿宋"/>
          <w:sz w:val="32"/>
          <w:szCs w:val="32"/>
        </w:rPr>
      </w:pPr>
      <w:r>
        <w:rPr>
          <w:rFonts w:ascii="宋体" w:eastAsia="方正仿宋_GBK" w:hAnsi="宋体" w:cs="仿宋" w:hint="eastAsia"/>
          <w:sz w:val="32"/>
          <w:szCs w:val="32"/>
        </w:rPr>
        <w:t>各州（市）、县</w:t>
      </w:r>
      <w:r>
        <w:rPr>
          <w:rFonts w:ascii="宋体" w:eastAsia="方正仿宋_GBK" w:hAnsi="宋体" w:cs="仿宋" w:hint="eastAsia"/>
          <w:sz w:val="32"/>
          <w:szCs w:val="32"/>
        </w:rPr>
        <w:t>（区）</w:t>
      </w:r>
      <w:r>
        <w:rPr>
          <w:rFonts w:ascii="宋体" w:eastAsia="方正仿宋_GBK" w:hAnsi="宋体" w:cs="仿宋" w:hint="eastAsia"/>
          <w:sz w:val="32"/>
          <w:szCs w:val="32"/>
        </w:rPr>
        <w:t>负责完成辖区任务清单中医疗卫生机构（包含</w:t>
      </w:r>
      <w:proofErr w:type="gramStart"/>
      <w:r>
        <w:rPr>
          <w:rFonts w:ascii="宋体" w:eastAsia="方正仿宋_GBK" w:hAnsi="宋体" w:cs="仿宋" w:hint="eastAsia"/>
          <w:sz w:val="32"/>
          <w:szCs w:val="32"/>
        </w:rPr>
        <w:t>医</w:t>
      </w:r>
      <w:proofErr w:type="gramEnd"/>
      <w:r>
        <w:rPr>
          <w:rFonts w:ascii="宋体" w:eastAsia="方正仿宋_GBK" w:hAnsi="宋体" w:cs="仿宋" w:hint="eastAsia"/>
          <w:sz w:val="32"/>
          <w:szCs w:val="32"/>
        </w:rPr>
        <w:t>养结合机构）</w:t>
      </w:r>
      <w:r>
        <w:rPr>
          <w:rFonts w:ascii="宋体" w:eastAsia="方正仿宋_GBK" w:hAnsi="宋体" w:cs="仿宋" w:hint="eastAsia"/>
          <w:sz w:val="32"/>
          <w:szCs w:val="32"/>
        </w:rPr>
        <w:t>的监督抽查任务</w:t>
      </w:r>
      <w:r>
        <w:rPr>
          <w:rFonts w:ascii="宋体" w:eastAsia="方正仿宋_GBK" w:hAnsi="宋体" w:cs="仿宋" w:hint="eastAsia"/>
          <w:sz w:val="32"/>
          <w:szCs w:val="32"/>
        </w:rPr>
        <w:t>。省监督中心按照省卫生健康委下达的任务清单组织完成监督抽查</w:t>
      </w:r>
      <w:r>
        <w:rPr>
          <w:rFonts w:ascii="宋体" w:eastAsia="方正仿宋_GBK" w:hAnsi="宋体" w:cs="仿宋" w:hint="eastAsia"/>
          <w:sz w:val="32"/>
          <w:szCs w:val="32"/>
        </w:rPr>
        <w:t>工作</w:t>
      </w:r>
      <w:r>
        <w:rPr>
          <w:rFonts w:ascii="宋体" w:eastAsia="方正仿宋_GBK" w:hAnsi="宋体" w:cs="仿宋" w:hint="eastAsia"/>
          <w:sz w:val="32"/>
          <w:szCs w:val="32"/>
        </w:rPr>
        <w:t>。</w:t>
      </w:r>
    </w:p>
    <w:p w:rsidR="00070533" w:rsidRDefault="00F73307">
      <w:pPr>
        <w:spacing w:line="570" w:lineRule="exact"/>
        <w:ind w:firstLineChars="200" w:firstLine="640"/>
        <w:rPr>
          <w:rFonts w:ascii="宋体" w:eastAsia="黑体" w:hAnsi="宋体" w:cs="方正仿宋简体"/>
          <w:bCs/>
          <w:sz w:val="32"/>
          <w:szCs w:val="32"/>
        </w:rPr>
      </w:pPr>
      <w:r>
        <w:rPr>
          <w:rFonts w:ascii="宋体" w:eastAsia="黑体" w:hAnsi="宋体" w:cs="方正仿宋简体" w:hint="eastAsia"/>
          <w:bCs/>
          <w:sz w:val="32"/>
          <w:szCs w:val="32"/>
        </w:rPr>
        <w:t>二、工作内容</w:t>
      </w:r>
    </w:p>
    <w:p w:rsidR="00070533" w:rsidRDefault="00F73307">
      <w:pPr>
        <w:widowControl/>
        <w:spacing w:line="57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检查医疗卫生机构</w:t>
      </w:r>
      <w:r>
        <w:rPr>
          <w:rFonts w:ascii="宋体" w:eastAsia="方正仿宋_GBK" w:hAnsi="宋体" w:cs="方正仿宋_GBK" w:hint="eastAsia"/>
          <w:kern w:val="0"/>
          <w:sz w:val="32"/>
          <w:szCs w:val="32"/>
        </w:rPr>
        <w:t>（包含</w:t>
      </w:r>
      <w:proofErr w:type="gramStart"/>
      <w:r>
        <w:rPr>
          <w:rFonts w:ascii="宋体" w:eastAsia="方正仿宋_GBK" w:hAnsi="宋体" w:cs="方正仿宋_GBK" w:hint="eastAsia"/>
          <w:kern w:val="0"/>
          <w:sz w:val="32"/>
          <w:szCs w:val="32"/>
        </w:rPr>
        <w:t>医</w:t>
      </w:r>
      <w:proofErr w:type="gramEnd"/>
      <w:r>
        <w:rPr>
          <w:rFonts w:ascii="宋体" w:eastAsia="方正仿宋_GBK" w:hAnsi="宋体" w:cs="方正仿宋_GBK" w:hint="eastAsia"/>
          <w:kern w:val="0"/>
          <w:sz w:val="32"/>
          <w:szCs w:val="32"/>
        </w:rPr>
        <w:t>养结合机构）</w:t>
      </w:r>
      <w:r>
        <w:rPr>
          <w:rFonts w:ascii="仿宋" w:eastAsia="仿宋" w:hAnsi="仿宋" w:cs="仿宋" w:hint="eastAsia"/>
          <w:sz w:val="32"/>
          <w:szCs w:val="32"/>
        </w:rPr>
        <w:t>资质管理情况，医疗卫生人员管理情况，药品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麻醉药品、精神药品、抗菌药物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和医疗器械管理情况，医疗技术（医疗美容、临床基因扩增、干细胞临床研究、临床研究项目）管理情况，医疗文书（处方、病历、医学证明文件）管理情况，临床用血（用血来源、管理组织和制度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血液储存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应急用血采血）</w:t>
      </w:r>
      <w:r>
        <w:rPr>
          <w:rFonts w:ascii="仿宋" w:eastAsia="仿宋" w:hAnsi="仿宋" w:cs="仿宋" w:hint="eastAsia"/>
          <w:sz w:val="32"/>
          <w:szCs w:val="32"/>
        </w:rPr>
        <w:t>情况</w:t>
      </w:r>
      <w:r>
        <w:rPr>
          <w:rFonts w:ascii="仿宋" w:eastAsia="仿宋" w:hAnsi="仿宋" w:cs="仿宋" w:hint="eastAsia"/>
          <w:sz w:val="32"/>
          <w:szCs w:val="32"/>
        </w:rPr>
        <w:t>等。</w:t>
      </w:r>
    </w:p>
    <w:p w:rsidR="00070533" w:rsidRDefault="00F73307">
      <w:pPr>
        <w:spacing w:line="570" w:lineRule="exact"/>
        <w:ind w:firstLineChars="200" w:firstLine="640"/>
        <w:rPr>
          <w:rFonts w:ascii="宋体" w:eastAsia="方正黑体_GBK" w:hAnsi="宋体" w:cs="宋体"/>
          <w:sz w:val="32"/>
          <w:szCs w:val="32"/>
        </w:rPr>
      </w:pPr>
      <w:r>
        <w:rPr>
          <w:rFonts w:ascii="宋体" w:eastAsia="方正黑体_GBK" w:hAnsi="宋体" w:hint="eastAsia"/>
          <w:color w:val="000000"/>
          <w:kern w:val="0"/>
          <w:sz w:val="32"/>
          <w:szCs w:val="32"/>
        </w:rPr>
        <w:t>三、工作安排</w:t>
      </w:r>
    </w:p>
    <w:p w:rsidR="00070533" w:rsidRDefault="00F73307">
      <w:pPr>
        <w:spacing w:line="570" w:lineRule="exact"/>
        <w:ind w:firstLineChars="200" w:firstLine="640"/>
        <w:rPr>
          <w:rFonts w:ascii="宋体" w:eastAsia="方正仿宋_GBK" w:hAnsi="宋体" w:cs="仿宋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（一）动员部署阶段（</w:t>
      </w:r>
      <w:r>
        <w:rPr>
          <w:rFonts w:ascii="方正楷体_GBK" w:eastAsia="方正楷体_GBK" w:hAnsi="方正楷体_GBK" w:cs="方正楷体_GBK"/>
          <w:sz w:val="32"/>
          <w:szCs w:val="32"/>
        </w:rPr>
        <w:t>5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月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-</w:t>
      </w:r>
      <w:r>
        <w:rPr>
          <w:rFonts w:ascii="方正楷体_GBK" w:eastAsia="方正楷体_GBK" w:hAnsi="方正楷体_GBK" w:cs="方正楷体_GBK"/>
          <w:sz w:val="32"/>
          <w:szCs w:val="32"/>
        </w:rPr>
        <w:t>6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月）。</w:t>
      </w:r>
      <w:r>
        <w:rPr>
          <w:rFonts w:ascii="宋体" w:eastAsia="方正仿宋_GBK" w:hAnsi="宋体" w:cs="仿宋" w:hint="eastAsia"/>
          <w:sz w:val="32"/>
          <w:szCs w:val="32"/>
        </w:rPr>
        <w:t>各州市要根据计划制订实施方案，并组织实施。在制订本辖区随机监督抽查计划时，应当将随机监督抽查任务全部纳入。</w:t>
      </w:r>
    </w:p>
    <w:p w:rsidR="00070533" w:rsidRDefault="00F73307">
      <w:pPr>
        <w:spacing w:line="570" w:lineRule="exact"/>
        <w:ind w:firstLineChars="200" w:firstLine="640"/>
        <w:rPr>
          <w:rFonts w:ascii="宋体" w:eastAsia="方正仿宋_GBK" w:hAnsi="宋体" w:cs="仿宋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（二）监督检查阶段（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6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月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-10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月）。</w:t>
      </w:r>
      <w:r>
        <w:rPr>
          <w:rFonts w:ascii="宋体" w:eastAsia="方正仿宋_GBK" w:hAnsi="宋体" w:cs="仿宋" w:hint="eastAsia"/>
          <w:sz w:val="32"/>
          <w:szCs w:val="32"/>
        </w:rPr>
        <w:t>各州市根据任务清单组织对辖区内医疗卫生机构进行监督检查</w:t>
      </w:r>
      <w:r>
        <w:rPr>
          <w:rFonts w:ascii="宋体" w:eastAsia="方正仿宋_GBK" w:hAnsi="宋体" w:cs="仿宋" w:hint="eastAsia"/>
          <w:sz w:val="32"/>
          <w:szCs w:val="32"/>
        </w:rPr>
        <w:t>。省监督中心根据工作安排对部分州市监督检查情况进行督导。</w:t>
      </w:r>
    </w:p>
    <w:p w:rsidR="00070533" w:rsidRDefault="00F73307">
      <w:pPr>
        <w:widowControl/>
        <w:spacing w:line="57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（三）总结上报阶段（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11</w:t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月）。</w:t>
      </w:r>
      <w:r>
        <w:rPr>
          <w:rFonts w:ascii="宋体" w:eastAsia="方正仿宋_GBK" w:hAnsi="宋体" w:cs="仿宋" w:hint="eastAsia"/>
          <w:sz w:val="32"/>
          <w:szCs w:val="32"/>
        </w:rPr>
        <w:t>各州市要认真按要求完成随机监督抽查任务，通过卫生</w:t>
      </w:r>
      <w:proofErr w:type="gramStart"/>
      <w:r>
        <w:rPr>
          <w:rFonts w:ascii="宋体" w:eastAsia="方正仿宋_GBK" w:hAnsi="宋体" w:cs="仿宋" w:hint="eastAsia"/>
          <w:sz w:val="32"/>
          <w:szCs w:val="32"/>
        </w:rPr>
        <w:t>健康监督</w:t>
      </w:r>
      <w:proofErr w:type="gramEnd"/>
      <w:r>
        <w:rPr>
          <w:rFonts w:ascii="宋体" w:eastAsia="方正仿宋_GBK" w:hAnsi="宋体" w:cs="仿宋" w:hint="eastAsia"/>
          <w:sz w:val="32"/>
          <w:szCs w:val="32"/>
        </w:rPr>
        <w:t>信息系统按时上报相关信息，并于</w:t>
      </w:r>
      <w:r>
        <w:rPr>
          <w:rFonts w:ascii="宋体" w:eastAsia="方正仿宋_GBK" w:hAnsi="宋体" w:cs="仿宋" w:hint="eastAsia"/>
          <w:sz w:val="32"/>
          <w:szCs w:val="32"/>
        </w:rPr>
        <w:t>202</w:t>
      </w:r>
      <w:r>
        <w:rPr>
          <w:rFonts w:ascii="宋体" w:eastAsia="方正仿宋_GBK" w:hAnsi="宋体" w:cs="仿宋"/>
          <w:sz w:val="32"/>
          <w:szCs w:val="32"/>
        </w:rPr>
        <w:t>2</w:t>
      </w:r>
      <w:r>
        <w:rPr>
          <w:rFonts w:ascii="宋体" w:eastAsia="方正仿宋_GBK" w:hAnsi="宋体" w:cs="仿宋" w:hint="eastAsia"/>
          <w:sz w:val="32"/>
          <w:szCs w:val="32"/>
        </w:rPr>
        <w:t>年</w:t>
      </w:r>
      <w:r>
        <w:rPr>
          <w:rFonts w:ascii="宋体" w:eastAsia="方正仿宋_GBK" w:hAnsi="宋体" w:cs="仿宋" w:hint="eastAsia"/>
          <w:sz w:val="32"/>
          <w:szCs w:val="32"/>
        </w:rPr>
        <w:t>11</w:t>
      </w:r>
      <w:r>
        <w:rPr>
          <w:rFonts w:ascii="宋体" w:eastAsia="方正仿宋_GBK" w:hAnsi="宋体" w:cs="仿宋" w:hint="eastAsia"/>
          <w:sz w:val="32"/>
          <w:szCs w:val="32"/>
        </w:rPr>
        <w:t>月</w:t>
      </w:r>
      <w:r>
        <w:rPr>
          <w:rFonts w:ascii="宋体" w:eastAsia="方正仿宋_GBK" w:hAnsi="宋体" w:cs="仿宋" w:hint="eastAsia"/>
          <w:sz w:val="32"/>
          <w:szCs w:val="32"/>
        </w:rPr>
        <w:t>15</w:t>
      </w:r>
      <w:r>
        <w:rPr>
          <w:rFonts w:ascii="宋体" w:eastAsia="方正仿宋_GBK" w:hAnsi="宋体" w:cs="仿宋" w:hint="eastAsia"/>
          <w:sz w:val="32"/>
          <w:szCs w:val="32"/>
        </w:rPr>
        <w:t>日前将本州市随机监督抽查工作总结电子版</w:t>
      </w:r>
      <w:r>
        <w:rPr>
          <w:rFonts w:ascii="宋体" w:eastAsia="方正仿宋_GBK" w:hAnsi="宋体" w:cs="仿宋" w:hint="eastAsia"/>
          <w:sz w:val="32"/>
          <w:szCs w:val="32"/>
        </w:rPr>
        <w:t>、</w:t>
      </w:r>
      <w:r>
        <w:rPr>
          <w:rFonts w:ascii="宋体" w:eastAsia="方正仿宋_GBK" w:hAnsi="宋体" w:cs="仿宋" w:hint="eastAsia"/>
          <w:sz w:val="32"/>
          <w:szCs w:val="32"/>
        </w:rPr>
        <w:t>纸质版加盖公章后报送至省监督中心医疗机构监督处，重大案件及重要情况随时报送。</w:t>
      </w:r>
    </w:p>
    <w:p w:rsidR="00070533" w:rsidRDefault="00F73307">
      <w:pPr>
        <w:spacing w:line="570" w:lineRule="exact"/>
        <w:ind w:firstLineChars="200" w:firstLine="640"/>
        <w:rPr>
          <w:rFonts w:ascii="宋体" w:eastAsia="黑体" w:hAnsi="宋体" w:cs="方正仿宋简体"/>
          <w:bCs/>
          <w:sz w:val="32"/>
          <w:szCs w:val="32"/>
        </w:rPr>
      </w:pPr>
      <w:r>
        <w:rPr>
          <w:rFonts w:ascii="宋体" w:eastAsia="方正黑体_GBK" w:hAnsi="宋体" w:hint="eastAsia"/>
          <w:color w:val="000000"/>
          <w:kern w:val="0"/>
          <w:sz w:val="32"/>
          <w:szCs w:val="32"/>
        </w:rPr>
        <w:t>四、</w:t>
      </w:r>
      <w:r>
        <w:rPr>
          <w:rFonts w:ascii="宋体" w:eastAsia="黑体" w:hAnsi="宋体" w:cs="方正仿宋简体" w:hint="eastAsia"/>
          <w:bCs/>
          <w:sz w:val="32"/>
          <w:szCs w:val="32"/>
        </w:rPr>
        <w:t>工作要求</w:t>
      </w:r>
    </w:p>
    <w:p w:rsidR="00070533" w:rsidRDefault="00F73307">
      <w:pPr>
        <w:spacing w:line="570" w:lineRule="exact"/>
        <w:ind w:firstLineChars="200" w:firstLine="640"/>
        <w:rPr>
          <w:rFonts w:ascii="宋体" w:eastAsia="方正仿宋_GBK" w:hAnsi="宋体" w:cs="仿宋"/>
          <w:sz w:val="32"/>
          <w:szCs w:val="32"/>
        </w:rPr>
      </w:pPr>
      <w:r>
        <w:rPr>
          <w:rFonts w:ascii="宋体" w:eastAsia="方正仿宋_GBK" w:hAnsi="宋体" w:cs="仿宋" w:hint="eastAsia"/>
          <w:sz w:val="32"/>
          <w:szCs w:val="32"/>
        </w:rPr>
        <w:t>（一）各地要统筹安排随机监督抽查任务与日常监督工作</w:t>
      </w:r>
      <w:r>
        <w:rPr>
          <w:rFonts w:ascii="宋体" w:eastAsia="方正仿宋_GBK" w:hAnsi="宋体" w:cs="仿宋" w:hint="eastAsia"/>
          <w:sz w:val="32"/>
          <w:szCs w:val="32"/>
        </w:rPr>
        <w:t>，</w:t>
      </w:r>
      <w:r>
        <w:rPr>
          <w:rFonts w:ascii="宋体" w:eastAsia="方正仿宋_GBK" w:hAnsi="宋体" w:cs="仿宋" w:hint="eastAsia"/>
          <w:sz w:val="32"/>
          <w:szCs w:val="32"/>
        </w:rPr>
        <w:t>在执行随机抽查任务过程中，可以整合其他日常监督检查事项，开展联合抽查。对同一检查</w:t>
      </w:r>
      <w:r>
        <w:rPr>
          <w:rFonts w:ascii="宋体" w:eastAsia="方正仿宋_GBK" w:hAnsi="宋体" w:cs="仿宋" w:hint="eastAsia"/>
          <w:sz w:val="32"/>
          <w:szCs w:val="32"/>
        </w:rPr>
        <w:t>对象，要在兼顾各专业需求的基础上争取一次性完成抽查事项，避免对检查单位造成不必要的干扰。发现违法行为符合立案条件的，要坚决立案查处，</w:t>
      </w:r>
      <w:r>
        <w:rPr>
          <w:rFonts w:ascii="宋体" w:eastAsia="方正仿宋_GBK" w:hAnsi="宋体" w:cs="仿宋" w:hint="eastAsia"/>
          <w:sz w:val="32"/>
          <w:szCs w:val="32"/>
        </w:rPr>
        <w:t>以</w:t>
      </w:r>
      <w:r>
        <w:rPr>
          <w:rFonts w:ascii="宋体" w:eastAsia="方正仿宋_GBK" w:hAnsi="宋体" w:cs="仿宋" w:hint="eastAsia"/>
          <w:sz w:val="32"/>
          <w:szCs w:val="32"/>
        </w:rPr>
        <w:t>维护随机监督抽查的严肃性。</w:t>
      </w:r>
    </w:p>
    <w:p w:rsidR="00070533" w:rsidRDefault="00F73307">
      <w:pPr>
        <w:spacing w:line="570" w:lineRule="exact"/>
        <w:ind w:firstLineChars="200" w:firstLine="640"/>
        <w:rPr>
          <w:rFonts w:ascii="宋体" w:eastAsia="方正仿宋_GBK" w:hAnsi="宋体" w:cs="仿宋"/>
          <w:sz w:val="32"/>
          <w:szCs w:val="32"/>
        </w:rPr>
      </w:pPr>
      <w:r>
        <w:rPr>
          <w:rFonts w:ascii="宋体" w:eastAsia="方正仿宋_GBK" w:hAnsi="宋体" w:cs="仿宋" w:hint="eastAsia"/>
          <w:sz w:val="32"/>
          <w:szCs w:val="32"/>
        </w:rPr>
        <w:t>（二）各地除完成计划外，要结合地方工作实际，坚持问题导向，有针对性地开展卫生监督执法工作，有效维护群众健康权益。监督执法适用随机抽查的，应当采取双随机方式。</w:t>
      </w:r>
      <w:r>
        <w:rPr>
          <w:rFonts w:ascii="宋体" w:eastAsia="方正仿宋_GBK" w:hAnsi="宋体" w:cs="仿宋" w:hint="eastAsia"/>
          <w:sz w:val="32"/>
          <w:szCs w:val="32"/>
        </w:rPr>
        <w:t>各地</w:t>
      </w:r>
      <w:r>
        <w:rPr>
          <w:rFonts w:ascii="宋体" w:eastAsia="方正仿宋_GBK" w:hAnsi="宋体" w:cs="仿宋" w:hint="eastAsia"/>
          <w:sz w:val="32"/>
          <w:szCs w:val="32"/>
        </w:rPr>
        <w:t>要积极</w:t>
      </w:r>
      <w:r>
        <w:rPr>
          <w:rFonts w:ascii="宋体" w:eastAsia="方正仿宋_GBK" w:hAnsi="宋体" w:cs="仿宋" w:hint="eastAsia"/>
          <w:sz w:val="32"/>
          <w:szCs w:val="32"/>
        </w:rPr>
        <w:t>使用</w:t>
      </w:r>
      <w:r>
        <w:rPr>
          <w:rFonts w:ascii="宋体" w:eastAsia="方正仿宋_GBK" w:hAnsi="宋体" w:cs="仿宋" w:hint="eastAsia"/>
          <w:sz w:val="32"/>
          <w:szCs w:val="32"/>
        </w:rPr>
        <w:t>手持执法终端、全过程执法记录设备等</w:t>
      </w:r>
      <w:r>
        <w:rPr>
          <w:rFonts w:ascii="宋体" w:eastAsia="方正仿宋_GBK" w:hAnsi="宋体" w:cs="仿宋" w:hint="eastAsia"/>
          <w:sz w:val="32"/>
          <w:szCs w:val="32"/>
        </w:rPr>
        <w:t>开展监督执法</w:t>
      </w:r>
      <w:r>
        <w:rPr>
          <w:rFonts w:ascii="宋体" w:eastAsia="方正仿宋_GBK" w:hAnsi="宋体" w:cs="仿宋" w:hint="eastAsia"/>
          <w:sz w:val="32"/>
          <w:szCs w:val="32"/>
        </w:rPr>
        <w:t>，提高执法效率</w:t>
      </w:r>
      <w:r>
        <w:rPr>
          <w:rFonts w:ascii="宋体" w:eastAsia="方正仿宋_GBK" w:hAnsi="宋体" w:cs="仿宋" w:hint="eastAsia"/>
          <w:sz w:val="32"/>
          <w:szCs w:val="32"/>
        </w:rPr>
        <w:t>，</w:t>
      </w:r>
      <w:r>
        <w:rPr>
          <w:rFonts w:ascii="宋体" w:eastAsia="方正仿宋_GBK" w:hAnsi="宋体" w:cs="仿宋" w:hint="eastAsia"/>
          <w:sz w:val="32"/>
          <w:szCs w:val="32"/>
        </w:rPr>
        <w:t>增强执法公正性。</w:t>
      </w:r>
    </w:p>
    <w:p w:rsidR="00070533" w:rsidRDefault="00F73307">
      <w:pPr>
        <w:spacing w:line="570" w:lineRule="exact"/>
        <w:ind w:firstLineChars="200" w:firstLine="640"/>
        <w:rPr>
          <w:rFonts w:ascii="宋体" w:eastAsia="方正仿宋_GBK" w:hAnsi="宋体" w:cs="仿宋"/>
          <w:sz w:val="32"/>
          <w:szCs w:val="32"/>
        </w:rPr>
      </w:pPr>
      <w:r>
        <w:rPr>
          <w:rFonts w:ascii="宋体" w:eastAsia="方正仿宋_GBK" w:hAnsi="宋体" w:cs="仿宋" w:hint="eastAsia"/>
          <w:sz w:val="32"/>
          <w:szCs w:val="32"/>
        </w:rPr>
        <w:t>（三）各地应当在抽查任务完成后按照“谁检查、谁录入、谁公开”的原则，将抽查结果信息通过当地官方网站依</w:t>
      </w:r>
      <w:r>
        <w:rPr>
          <w:rFonts w:ascii="宋体" w:eastAsia="方正仿宋_GBK" w:hAnsi="宋体" w:cs="仿宋" w:hint="eastAsia"/>
          <w:sz w:val="32"/>
          <w:szCs w:val="32"/>
        </w:rPr>
        <w:t>法向社会公开。</w:t>
      </w:r>
    </w:p>
    <w:p w:rsidR="00070533" w:rsidRDefault="00F73307">
      <w:pPr>
        <w:spacing w:line="570" w:lineRule="exact"/>
        <w:ind w:firstLineChars="200" w:firstLine="640"/>
        <w:rPr>
          <w:rFonts w:ascii="宋体" w:eastAsia="方正仿宋_GBK" w:hAnsi="宋体" w:cs="仿宋"/>
          <w:sz w:val="32"/>
          <w:szCs w:val="32"/>
        </w:rPr>
      </w:pPr>
      <w:r>
        <w:rPr>
          <w:rFonts w:ascii="宋体" w:eastAsia="方正仿宋_GBK" w:hAnsi="宋体" w:cs="仿宋" w:hint="eastAsia"/>
          <w:sz w:val="32"/>
          <w:szCs w:val="32"/>
        </w:rPr>
        <w:t>联系人及电话：</w:t>
      </w:r>
      <w:r>
        <w:rPr>
          <w:rFonts w:ascii="宋体" w:eastAsia="方正仿宋_GBK" w:hAnsi="宋体" w:cs="仿宋" w:hint="eastAsia"/>
          <w:sz w:val="32"/>
          <w:szCs w:val="32"/>
        </w:rPr>
        <w:t xml:space="preserve"> </w:t>
      </w:r>
      <w:r>
        <w:rPr>
          <w:rFonts w:ascii="宋体" w:eastAsia="方正仿宋_GBK" w:hAnsi="宋体" w:cs="仿宋" w:hint="eastAsia"/>
          <w:sz w:val="32"/>
          <w:szCs w:val="32"/>
        </w:rPr>
        <w:t>张</w:t>
      </w:r>
      <w:r>
        <w:rPr>
          <w:rFonts w:ascii="宋体" w:eastAsia="方正仿宋_GBK" w:hAnsi="宋体" w:cs="仿宋" w:hint="eastAsia"/>
          <w:sz w:val="32"/>
          <w:szCs w:val="32"/>
        </w:rPr>
        <w:t xml:space="preserve">  </w:t>
      </w:r>
      <w:proofErr w:type="gramStart"/>
      <w:r>
        <w:rPr>
          <w:rFonts w:ascii="宋体" w:eastAsia="方正仿宋_GBK" w:hAnsi="宋体" w:cs="仿宋" w:hint="eastAsia"/>
          <w:sz w:val="32"/>
          <w:szCs w:val="32"/>
        </w:rPr>
        <w:t>瑾</w:t>
      </w:r>
      <w:proofErr w:type="gramEnd"/>
      <w:r>
        <w:rPr>
          <w:rFonts w:ascii="宋体" w:eastAsia="方正仿宋_GBK" w:hAnsi="宋体" w:cs="仿宋" w:hint="eastAsia"/>
          <w:sz w:val="32"/>
          <w:szCs w:val="32"/>
        </w:rPr>
        <w:t xml:space="preserve">   0871</w:t>
      </w:r>
      <w:r>
        <w:rPr>
          <w:rFonts w:ascii="宋体" w:eastAsia="方正仿宋_GBK" w:hAnsi="宋体" w:cs="仿宋" w:hint="eastAsia"/>
          <w:sz w:val="32"/>
          <w:szCs w:val="32"/>
        </w:rPr>
        <w:t>—</w:t>
      </w:r>
      <w:r>
        <w:rPr>
          <w:rFonts w:ascii="宋体" w:eastAsia="方正仿宋_GBK" w:hAnsi="宋体" w:cs="仿宋" w:hint="eastAsia"/>
          <w:sz w:val="32"/>
          <w:szCs w:val="32"/>
        </w:rPr>
        <w:t xml:space="preserve">65193465 </w:t>
      </w:r>
    </w:p>
    <w:p w:rsidR="00070533" w:rsidRDefault="00F73307">
      <w:pPr>
        <w:spacing w:line="570" w:lineRule="exact"/>
        <w:ind w:firstLineChars="900" w:firstLine="2880"/>
        <w:rPr>
          <w:rFonts w:ascii="宋体" w:eastAsia="方正仿宋_GBK" w:hAnsi="宋体" w:cs="仿宋"/>
          <w:sz w:val="32"/>
          <w:szCs w:val="32"/>
        </w:rPr>
      </w:pPr>
      <w:r>
        <w:rPr>
          <w:rFonts w:ascii="宋体" w:eastAsia="方正仿宋_GBK" w:hAnsi="宋体" w:cs="仿宋" w:hint="eastAsia"/>
          <w:sz w:val="32"/>
          <w:szCs w:val="32"/>
        </w:rPr>
        <w:t xml:space="preserve"> </w:t>
      </w:r>
      <w:r>
        <w:rPr>
          <w:rFonts w:ascii="宋体" w:eastAsia="方正仿宋_GBK" w:hAnsi="宋体" w:cs="仿宋" w:hint="eastAsia"/>
          <w:sz w:val="32"/>
          <w:szCs w:val="32"/>
        </w:rPr>
        <w:t>沈丽波</w:t>
      </w:r>
      <w:r>
        <w:rPr>
          <w:rFonts w:ascii="宋体" w:eastAsia="方正仿宋_GBK" w:hAnsi="宋体" w:cs="仿宋" w:hint="eastAsia"/>
          <w:sz w:val="32"/>
          <w:szCs w:val="32"/>
        </w:rPr>
        <w:t xml:space="preserve">   0871</w:t>
      </w:r>
      <w:r>
        <w:rPr>
          <w:rFonts w:ascii="宋体" w:eastAsia="方正仿宋_GBK" w:hAnsi="宋体" w:cs="仿宋" w:hint="eastAsia"/>
          <w:sz w:val="32"/>
          <w:szCs w:val="32"/>
        </w:rPr>
        <w:t>—</w:t>
      </w:r>
      <w:r>
        <w:rPr>
          <w:rFonts w:ascii="宋体" w:eastAsia="方正仿宋_GBK" w:hAnsi="宋体" w:cs="仿宋" w:hint="eastAsia"/>
          <w:sz w:val="32"/>
          <w:szCs w:val="32"/>
        </w:rPr>
        <w:t xml:space="preserve">65193187 </w:t>
      </w:r>
    </w:p>
    <w:p w:rsidR="00070533" w:rsidRDefault="00F73307">
      <w:pPr>
        <w:spacing w:line="570" w:lineRule="exact"/>
        <w:ind w:firstLineChars="200" w:firstLine="640"/>
        <w:rPr>
          <w:rFonts w:ascii="宋体" w:eastAsia="方正仿宋_GBK" w:hAnsi="宋体" w:cs="仿宋"/>
          <w:sz w:val="32"/>
          <w:szCs w:val="32"/>
        </w:rPr>
      </w:pPr>
      <w:r>
        <w:rPr>
          <w:rFonts w:ascii="宋体" w:eastAsia="方正仿宋_GBK" w:hAnsi="宋体" w:cs="仿宋" w:hint="eastAsia"/>
          <w:sz w:val="32"/>
          <w:szCs w:val="32"/>
        </w:rPr>
        <w:t>传真：</w:t>
      </w:r>
      <w:r>
        <w:rPr>
          <w:rFonts w:ascii="宋体" w:eastAsia="方正仿宋_GBK" w:hAnsi="宋体" w:cs="仿宋" w:hint="eastAsia"/>
          <w:sz w:val="32"/>
          <w:szCs w:val="32"/>
        </w:rPr>
        <w:t>0871</w:t>
      </w:r>
      <w:r>
        <w:rPr>
          <w:rFonts w:ascii="宋体" w:eastAsia="方正仿宋_GBK" w:hAnsi="宋体" w:cs="仿宋" w:hint="eastAsia"/>
          <w:sz w:val="32"/>
          <w:szCs w:val="32"/>
        </w:rPr>
        <w:t>—</w:t>
      </w:r>
      <w:r>
        <w:rPr>
          <w:rFonts w:ascii="宋体" w:eastAsia="方正仿宋_GBK" w:hAnsi="宋体" w:cs="仿宋" w:hint="eastAsia"/>
          <w:sz w:val="32"/>
          <w:szCs w:val="32"/>
        </w:rPr>
        <w:t>65193187</w:t>
      </w:r>
      <w:r>
        <w:rPr>
          <w:rFonts w:ascii="宋体" w:eastAsia="方正仿宋_GBK" w:hAnsi="宋体" w:cs="仿宋" w:hint="eastAsia"/>
          <w:sz w:val="32"/>
          <w:szCs w:val="32"/>
        </w:rPr>
        <w:t>/</w:t>
      </w:r>
      <w:r>
        <w:rPr>
          <w:rFonts w:ascii="宋体" w:eastAsia="方正仿宋_GBK" w:hAnsi="宋体" w:cs="仿宋" w:hint="eastAsia"/>
          <w:sz w:val="32"/>
          <w:szCs w:val="32"/>
        </w:rPr>
        <w:t>65193465</w:t>
      </w:r>
    </w:p>
    <w:p w:rsidR="00070533" w:rsidRDefault="00F73307">
      <w:pPr>
        <w:spacing w:line="570" w:lineRule="exact"/>
        <w:ind w:firstLineChars="200" w:firstLine="640"/>
        <w:rPr>
          <w:rFonts w:ascii="宋体" w:eastAsia="方正仿宋_GBK" w:hAnsi="宋体" w:cs="仿宋"/>
          <w:sz w:val="32"/>
          <w:szCs w:val="32"/>
        </w:rPr>
      </w:pPr>
      <w:r>
        <w:rPr>
          <w:rFonts w:ascii="宋体" w:eastAsia="方正仿宋_GBK" w:hAnsi="宋体" w:cs="仿宋" w:hint="eastAsia"/>
          <w:sz w:val="32"/>
          <w:szCs w:val="32"/>
        </w:rPr>
        <w:t>邮箱：</w:t>
      </w:r>
      <w:r>
        <w:rPr>
          <w:rFonts w:ascii="宋体" w:eastAsia="方正仿宋_GBK" w:hAnsi="宋体" w:cs="仿宋" w:hint="eastAsia"/>
          <w:sz w:val="32"/>
          <w:szCs w:val="32"/>
        </w:rPr>
        <w:t>swsjdjylc@126.com</w:t>
      </w:r>
    </w:p>
    <w:p w:rsidR="00070533" w:rsidRDefault="00070533">
      <w:pPr>
        <w:spacing w:line="570" w:lineRule="exact"/>
        <w:rPr>
          <w:rFonts w:ascii="宋体" w:eastAsia="方正仿宋_GBK" w:hAnsi="宋体" w:cs="仿宋"/>
          <w:sz w:val="32"/>
          <w:szCs w:val="32"/>
        </w:rPr>
      </w:pPr>
    </w:p>
    <w:p w:rsidR="00070533" w:rsidRDefault="00F73307">
      <w:pPr>
        <w:spacing w:line="570" w:lineRule="exact"/>
        <w:ind w:firstLineChars="200" w:firstLine="640"/>
        <w:rPr>
          <w:rFonts w:ascii="宋体" w:eastAsia="方正仿宋_GBK" w:hAnsi="宋体" w:cs="仿宋"/>
          <w:sz w:val="32"/>
          <w:szCs w:val="32"/>
        </w:rPr>
      </w:pPr>
      <w:r>
        <w:rPr>
          <w:rFonts w:ascii="宋体" w:eastAsia="方正仿宋_GBK" w:hAnsi="宋体" w:cs="仿宋" w:hint="eastAsia"/>
          <w:sz w:val="32"/>
          <w:szCs w:val="32"/>
        </w:rPr>
        <w:t>附表：</w:t>
      </w:r>
      <w:r>
        <w:rPr>
          <w:rFonts w:ascii="宋体" w:eastAsia="方正仿宋_GBK" w:hAnsi="宋体" w:cs="仿宋" w:hint="eastAsia"/>
          <w:sz w:val="32"/>
          <w:szCs w:val="32"/>
        </w:rPr>
        <w:t>1.2022</w:t>
      </w:r>
      <w:r>
        <w:rPr>
          <w:rFonts w:ascii="宋体" w:eastAsia="方正仿宋_GBK" w:hAnsi="宋体" w:cs="仿宋" w:hint="eastAsia"/>
          <w:sz w:val="32"/>
          <w:szCs w:val="32"/>
        </w:rPr>
        <w:t>年医疗卫生机构监督抽查工作计划表</w:t>
      </w:r>
    </w:p>
    <w:p w:rsidR="00070533" w:rsidRDefault="00F73307">
      <w:pPr>
        <w:spacing w:line="570" w:lineRule="exact"/>
        <w:ind w:firstLineChars="500" w:firstLine="1600"/>
        <w:rPr>
          <w:rFonts w:ascii="宋体" w:eastAsia="方正仿宋_GBK" w:hAnsi="宋体" w:cs="仿宋"/>
          <w:sz w:val="32"/>
          <w:szCs w:val="32"/>
        </w:rPr>
      </w:pPr>
      <w:r>
        <w:rPr>
          <w:rFonts w:ascii="宋体" w:eastAsia="方正仿宋_GBK" w:hAnsi="宋体" w:cs="仿宋" w:hint="eastAsia"/>
          <w:sz w:val="32"/>
          <w:szCs w:val="32"/>
        </w:rPr>
        <w:t>2.2022</w:t>
      </w:r>
      <w:r>
        <w:rPr>
          <w:rFonts w:ascii="宋体" w:eastAsia="方正仿宋_GBK" w:hAnsi="宋体" w:cs="仿宋" w:hint="eastAsia"/>
          <w:sz w:val="32"/>
          <w:szCs w:val="32"/>
        </w:rPr>
        <w:t>年医疗卫生机构监督抽查汇总表</w:t>
      </w:r>
    </w:p>
    <w:p w:rsidR="00070533" w:rsidRDefault="00070533">
      <w:pPr>
        <w:widowControl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:rsidR="00070533" w:rsidRDefault="00070533">
      <w:pPr>
        <w:widowControl/>
        <w:spacing w:line="360" w:lineRule="auto"/>
        <w:jc w:val="left"/>
        <w:rPr>
          <w:rFonts w:ascii="黑体" w:eastAsia="黑体" w:hAnsi="黑体"/>
          <w:sz w:val="32"/>
          <w:szCs w:val="32"/>
        </w:rPr>
      </w:pPr>
    </w:p>
    <w:p w:rsidR="00070533" w:rsidRDefault="00070533">
      <w:pPr>
        <w:rPr>
          <w:rFonts w:ascii="黑体" w:eastAsia="黑体" w:hAnsi="黑体"/>
          <w:sz w:val="32"/>
          <w:szCs w:val="32"/>
        </w:rPr>
        <w:sectPr w:rsidR="00070533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AndChars" w:linePitch="312"/>
        </w:sectPr>
      </w:pPr>
    </w:p>
    <w:p w:rsidR="00070533" w:rsidRDefault="00070533">
      <w:pPr>
        <w:rPr>
          <w:rFonts w:ascii="黑体" w:eastAsia="黑体" w:hAnsi="黑体"/>
          <w:sz w:val="32"/>
          <w:szCs w:val="32"/>
        </w:rPr>
      </w:pPr>
    </w:p>
    <w:p w:rsidR="00070533" w:rsidRDefault="00F73307">
      <w:pPr>
        <w:widowControl/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附表</w:t>
      </w:r>
      <w:r>
        <w:rPr>
          <w:rFonts w:ascii="黑体" w:eastAsia="黑体" w:hAnsi="黑体" w:hint="eastAsia"/>
          <w:sz w:val="32"/>
          <w:szCs w:val="32"/>
        </w:rPr>
        <w:t>1</w:t>
      </w:r>
    </w:p>
    <w:p w:rsidR="00070533" w:rsidRDefault="00F73307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20</w:t>
      </w:r>
      <w:r>
        <w:rPr>
          <w:rFonts w:ascii="宋体" w:hAnsi="宋体"/>
          <w:b/>
          <w:sz w:val="44"/>
          <w:szCs w:val="44"/>
        </w:rPr>
        <w:t>2</w:t>
      </w:r>
      <w:r>
        <w:rPr>
          <w:rFonts w:ascii="宋体" w:hAnsi="宋体" w:hint="eastAsia"/>
          <w:b/>
          <w:sz w:val="44"/>
          <w:szCs w:val="44"/>
        </w:rPr>
        <w:t>2</w:t>
      </w:r>
      <w:r>
        <w:rPr>
          <w:rFonts w:ascii="宋体" w:hAnsi="宋体" w:hint="eastAsia"/>
          <w:b/>
          <w:sz w:val="44"/>
          <w:szCs w:val="44"/>
        </w:rPr>
        <w:t>年医疗卫生机构监督抽</w:t>
      </w:r>
      <w:r>
        <w:rPr>
          <w:rFonts w:ascii="宋体" w:hAnsi="宋体"/>
          <w:b/>
          <w:sz w:val="44"/>
          <w:szCs w:val="44"/>
        </w:rPr>
        <w:t>查</w:t>
      </w:r>
      <w:r>
        <w:rPr>
          <w:rFonts w:ascii="宋体" w:hAnsi="宋体" w:hint="eastAsia"/>
          <w:b/>
          <w:sz w:val="44"/>
          <w:szCs w:val="44"/>
        </w:rPr>
        <w:t>工作计划表</w:t>
      </w:r>
    </w:p>
    <w:tbl>
      <w:tblPr>
        <w:tblW w:w="11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974"/>
        <w:gridCol w:w="1759"/>
        <w:gridCol w:w="5811"/>
        <w:gridCol w:w="1397"/>
      </w:tblGrid>
      <w:tr w:rsidR="00070533">
        <w:trPr>
          <w:trHeight w:val="747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监督检查对象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抽检数量（家）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检查内容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070533">
        <w:trPr>
          <w:trHeight w:val="1007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50</w:t>
            </w:r>
            <w:r>
              <w:rPr>
                <w:rFonts w:ascii="仿宋_GB2312" w:eastAsia="仿宋_GB2312" w:hint="eastAsia"/>
                <w:sz w:val="24"/>
              </w:rPr>
              <w:t>张床位以上民营医院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398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</w:t>
            </w:r>
            <w:r>
              <w:rPr>
                <w:rFonts w:ascii="仿宋_GB2312" w:eastAsia="仿宋_GB2312" w:hint="eastAsia"/>
                <w:sz w:val="24"/>
              </w:rPr>
              <w:t>医疗机构资质（取得《医疗机构执业许可证》或备案情况、人员资格、诊疗活动、健康体检）管理情况；</w:t>
            </w:r>
          </w:p>
          <w:p w:rsidR="00070533" w:rsidRDefault="00F7330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</w:t>
            </w:r>
            <w:r>
              <w:rPr>
                <w:rFonts w:ascii="仿宋_GB2312" w:eastAsia="仿宋_GB2312" w:hint="eastAsia"/>
                <w:sz w:val="24"/>
              </w:rPr>
              <w:t>医疗卫生人员管理情况；</w:t>
            </w:r>
          </w:p>
          <w:p w:rsidR="00070533" w:rsidRDefault="00F7330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</w:t>
            </w:r>
            <w:r>
              <w:rPr>
                <w:rFonts w:ascii="仿宋_GB2312" w:eastAsia="仿宋_GB2312" w:hint="eastAsia"/>
                <w:sz w:val="24"/>
              </w:rPr>
              <w:t>药品和医疗器械（麻醉药品、精神药品、抗菌药物、医疗器械）管理情况；</w:t>
            </w:r>
          </w:p>
          <w:p w:rsidR="00070533" w:rsidRDefault="00F7330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4.</w:t>
            </w:r>
            <w:r>
              <w:rPr>
                <w:rFonts w:ascii="仿宋_GB2312" w:eastAsia="仿宋_GB2312" w:hint="eastAsia"/>
                <w:sz w:val="24"/>
              </w:rPr>
              <w:t>医疗技术（医疗美容、临床基因扩增、干细胞临床研究、临床研究项目）管理情况；</w:t>
            </w:r>
          </w:p>
          <w:p w:rsidR="00070533" w:rsidRDefault="00F7330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</w:t>
            </w:r>
            <w:r>
              <w:rPr>
                <w:rFonts w:ascii="仿宋_GB2312" w:eastAsia="仿宋_GB2312" w:hint="eastAsia"/>
                <w:sz w:val="24"/>
              </w:rPr>
              <w:t>医疗文书（处方、病历、医学证明文件）管理情况；</w:t>
            </w:r>
          </w:p>
          <w:p w:rsidR="00070533" w:rsidRDefault="00F7330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6.</w:t>
            </w:r>
            <w:r>
              <w:rPr>
                <w:rFonts w:ascii="仿宋_GB2312" w:eastAsia="仿宋_GB2312" w:hint="eastAsia"/>
                <w:sz w:val="24"/>
                <w:szCs w:val="24"/>
              </w:rPr>
              <w:t>临床用血（用血来源、管理组织和制度，血液储存，应急用血采血）管理情况。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根据各医疗机构业务开展情况，检查内容可合理缺项。</w:t>
            </w:r>
          </w:p>
        </w:tc>
      </w:tr>
      <w:tr w:rsidR="00070533">
        <w:trPr>
          <w:trHeight w:val="1188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医疗美容机构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307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07053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07053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70533">
        <w:trPr>
          <w:trHeight w:val="866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医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养结合机构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154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07053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07053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70533">
        <w:trPr>
          <w:trHeight w:val="771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诊所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F7330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437</w:t>
            </w:r>
          </w:p>
        </w:tc>
        <w:tc>
          <w:tcPr>
            <w:tcW w:w="5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070533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533" w:rsidRDefault="0007053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070533" w:rsidRDefault="00070533">
      <w:pPr>
        <w:spacing w:line="500" w:lineRule="exact"/>
        <w:rPr>
          <w:rFonts w:ascii="黑体" w:eastAsia="黑体" w:hAnsi="黑体"/>
          <w:sz w:val="32"/>
          <w:szCs w:val="32"/>
        </w:rPr>
      </w:pPr>
    </w:p>
    <w:p w:rsidR="00070533" w:rsidRDefault="00070533">
      <w:pPr>
        <w:spacing w:line="500" w:lineRule="exact"/>
        <w:rPr>
          <w:rFonts w:ascii="黑体" w:eastAsia="黑体" w:hAnsi="黑体"/>
          <w:sz w:val="32"/>
          <w:szCs w:val="32"/>
        </w:rPr>
      </w:pPr>
    </w:p>
    <w:p w:rsidR="00070533" w:rsidRDefault="00F73307">
      <w:pPr>
        <w:spacing w:line="500" w:lineRule="exact"/>
        <w:rPr>
          <w:b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附表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070533" w:rsidRDefault="00F73307">
      <w:pPr>
        <w:spacing w:line="5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2022</w:t>
      </w:r>
      <w:r>
        <w:rPr>
          <w:rFonts w:ascii="宋体" w:hAnsi="宋体" w:cs="宋体" w:hint="eastAsia"/>
          <w:b/>
          <w:sz w:val="44"/>
          <w:szCs w:val="44"/>
        </w:rPr>
        <w:t>年医疗机构监督抽</w:t>
      </w:r>
      <w:r>
        <w:rPr>
          <w:rFonts w:ascii="宋体" w:hAnsi="宋体" w:cs="宋体"/>
          <w:b/>
          <w:sz w:val="44"/>
          <w:szCs w:val="44"/>
        </w:rPr>
        <w:t>查</w:t>
      </w:r>
      <w:r>
        <w:rPr>
          <w:rFonts w:ascii="宋体" w:hAnsi="宋体" w:cs="宋体" w:hint="eastAsia"/>
          <w:b/>
          <w:sz w:val="44"/>
          <w:szCs w:val="44"/>
        </w:rPr>
        <w:t>汇总表</w:t>
      </w:r>
    </w:p>
    <w:tbl>
      <w:tblPr>
        <w:tblpPr w:leftFromText="180" w:rightFromText="180" w:vertAnchor="text" w:horzAnchor="page" w:tblpX="1686" w:tblpY="180"/>
        <w:tblW w:w="13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258"/>
        <w:gridCol w:w="260"/>
        <w:gridCol w:w="323"/>
        <w:gridCol w:w="608"/>
        <w:gridCol w:w="478"/>
        <w:gridCol w:w="386"/>
        <w:gridCol w:w="386"/>
        <w:gridCol w:w="385"/>
        <w:gridCol w:w="587"/>
        <w:gridCol w:w="387"/>
        <w:gridCol w:w="385"/>
        <w:gridCol w:w="387"/>
        <w:gridCol w:w="387"/>
        <w:gridCol w:w="385"/>
        <w:gridCol w:w="387"/>
        <w:gridCol w:w="385"/>
        <w:gridCol w:w="385"/>
        <w:gridCol w:w="387"/>
        <w:gridCol w:w="385"/>
        <w:gridCol w:w="387"/>
        <w:gridCol w:w="385"/>
        <w:gridCol w:w="388"/>
        <w:gridCol w:w="387"/>
        <w:gridCol w:w="385"/>
        <w:gridCol w:w="388"/>
        <w:gridCol w:w="387"/>
        <w:gridCol w:w="385"/>
        <w:gridCol w:w="387"/>
        <w:gridCol w:w="386"/>
        <w:gridCol w:w="272"/>
        <w:gridCol w:w="350"/>
        <w:gridCol w:w="357"/>
        <w:gridCol w:w="429"/>
      </w:tblGrid>
      <w:tr w:rsidR="00070533">
        <w:trPr>
          <w:trHeight w:val="381"/>
        </w:trPr>
        <w:tc>
          <w:tcPr>
            <w:tcW w:w="896" w:type="dxa"/>
            <w:vMerge w:val="restart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ind w:left="323" w:hangingChars="202" w:hanging="323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/>
                <w:sz w:val="16"/>
                <w:szCs w:val="21"/>
              </w:rPr>
              <w:t>单位</w:t>
            </w:r>
          </w:p>
          <w:p w:rsidR="00070533" w:rsidRDefault="00F73307">
            <w:pPr>
              <w:spacing w:before="100" w:beforeAutospacing="1" w:after="100" w:afterAutospacing="1" w:line="240" w:lineRule="exact"/>
              <w:ind w:left="323" w:hangingChars="202" w:hanging="323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/>
                <w:sz w:val="16"/>
                <w:szCs w:val="21"/>
              </w:rPr>
              <w:t>类别</w:t>
            </w:r>
          </w:p>
        </w:tc>
        <w:tc>
          <w:tcPr>
            <w:tcW w:w="258" w:type="dxa"/>
            <w:vMerge w:val="restart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辖区内单位总数</w:t>
            </w:r>
          </w:p>
        </w:tc>
        <w:tc>
          <w:tcPr>
            <w:tcW w:w="260" w:type="dxa"/>
            <w:vMerge w:val="restart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检查单位数</w:t>
            </w:r>
          </w:p>
        </w:tc>
        <w:tc>
          <w:tcPr>
            <w:tcW w:w="10878" w:type="dxa"/>
            <w:gridSpan w:val="27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不合格情况</w:t>
            </w:r>
          </w:p>
        </w:tc>
        <w:tc>
          <w:tcPr>
            <w:tcW w:w="1408" w:type="dxa"/>
            <w:gridSpan w:val="4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行政处罚情况</w:t>
            </w:r>
          </w:p>
        </w:tc>
      </w:tr>
      <w:tr w:rsidR="00070533">
        <w:trPr>
          <w:trHeight w:val="666"/>
        </w:trPr>
        <w:tc>
          <w:tcPr>
            <w:tcW w:w="896" w:type="dxa"/>
            <w:vMerge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58" w:type="dxa"/>
            <w:vMerge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60" w:type="dxa"/>
            <w:vMerge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1795" w:type="dxa"/>
            <w:gridSpan w:val="4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医疗机构资质管理</w:t>
            </w:r>
          </w:p>
        </w:tc>
        <w:tc>
          <w:tcPr>
            <w:tcW w:w="2904" w:type="dxa"/>
            <w:gridSpan w:val="7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医疗卫生人员管理</w:t>
            </w:r>
          </w:p>
        </w:tc>
        <w:tc>
          <w:tcPr>
            <w:tcW w:w="1157" w:type="dxa"/>
            <w:gridSpan w:val="3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药品和医疗器械管理</w:t>
            </w:r>
          </w:p>
        </w:tc>
        <w:tc>
          <w:tcPr>
            <w:tcW w:w="2317" w:type="dxa"/>
            <w:gridSpan w:val="6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医疗技术管理</w:t>
            </w:r>
          </w:p>
        </w:tc>
        <w:tc>
          <w:tcPr>
            <w:tcW w:w="1160" w:type="dxa"/>
            <w:gridSpan w:val="3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医疗文书管理</w:t>
            </w:r>
          </w:p>
        </w:tc>
        <w:tc>
          <w:tcPr>
            <w:tcW w:w="1545" w:type="dxa"/>
            <w:gridSpan w:val="4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临床用血管理</w:t>
            </w:r>
          </w:p>
        </w:tc>
        <w:tc>
          <w:tcPr>
            <w:tcW w:w="272" w:type="dxa"/>
            <w:vMerge w:val="restart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查处案件数</w:t>
            </w:r>
          </w:p>
        </w:tc>
        <w:tc>
          <w:tcPr>
            <w:tcW w:w="350" w:type="dxa"/>
            <w:vMerge w:val="restart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罚没款金额（万元）</w:t>
            </w:r>
          </w:p>
        </w:tc>
        <w:tc>
          <w:tcPr>
            <w:tcW w:w="357" w:type="dxa"/>
            <w:vMerge w:val="restart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吊销《医疗机构执业许可证》单位数</w:t>
            </w:r>
          </w:p>
        </w:tc>
        <w:tc>
          <w:tcPr>
            <w:tcW w:w="429" w:type="dxa"/>
            <w:vMerge w:val="restart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吊销诊疗科目单位数</w:t>
            </w:r>
          </w:p>
        </w:tc>
      </w:tr>
      <w:tr w:rsidR="00070533">
        <w:trPr>
          <w:trHeight w:val="4469"/>
        </w:trPr>
        <w:tc>
          <w:tcPr>
            <w:tcW w:w="896" w:type="dxa"/>
            <w:vMerge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58" w:type="dxa"/>
            <w:vMerge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60" w:type="dxa"/>
            <w:vMerge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23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执业许可证管理不符合要求单位数</w:t>
            </w:r>
          </w:p>
        </w:tc>
        <w:tc>
          <w:tcPr>
            <w:tcW w:w="608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人员资格管理（未使用非卫生技术人员）不符合要求单位数</w:t>
            </w:r>
          </w:p>
        </w:tc>
        <w:tc>
          <w:tcPr>
            <w:tcW w:w="478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医疗机构诊疗活动管理不符合要求单位数</w:t>
            </w:r>
          </w:p>
        </w:tc>
        <w:tc>
          <w:tcPr>
            <w:tcW w:w="386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健康体检管理不符合要求单位数</w:t>
            </w:r>
          </w:p>
        </w:tc>
        <w:tc>
          <w:tcPr>
            <w:tcW w:w="386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医师管理不符合要求单位数</w:t>
            </w:r>
          </w:p>
        </w:tc>
        <w:tc>
          <w:tcPr>
            <w:tcW w:w="385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外国医师管理不符合要求单位数</w:t>
            </w:r>
          </w:p>
        </w:tc>
        <w:tc>
          <w:tcPr>
            <w:tcW w:w="587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香港、澳门特别行政区医师管理不符合要求单位数</w:t>
            </w:r>
          </w:p>
        </w:tc>
        <w:tc>
          <w:tcPr>
            <w:tcW w:w="387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台湾医师管理不符合要求单位数</w:t>
            </w:r>
          </w:p>
        </w:tc>
        <w:tc>
          <w:tcPr>
            <w:tcW w:w="385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乡村医生管理不符合要求单位数</w:t>
            </w:r>
          </w:p>
        </w:tc>
        <w:tc>
          <w:tcPr>
            <w:tcW w:w="387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护士管理不符合要求单位数</w:t>
            </w:r>
          </w:p>
        </w:tc>
        <w:tc>
          <w:tcPr>
            <w:tcW w:w="387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医技人员管理不符合要求单位数</w:t>
            </w:r>
          </w:p>
        </w:tc>
        <w:tc>
          <w:tcPr>
            <w:tcW w:w="385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麻醉药品和精神药品管理不符合要求单位数</w:t>
            </w:r>
          </w:p>
        </w:tc>
        <w:tc>
          <w:tcPr>
            <w:tcW w:w="387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抗菌药物管理不符合要求单位数</w:t>
            </w:r>
          </w:p>
        </w:tc>
        <w:tc>
          <w:tcPr>
            <w:tcW w:w="385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医疗器械管理不符合要求单位数</w:t>
            </w:r>
          </w:p>
        </w:tc>
        <w:tc>
          <w:tcPr>
            <w:tcW w:w="385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禁止临床应用技术管理不符合要求单位数</w:t>
            </w:r>
          </w:p>
        </w:tc>
        <w:tc>
          <w:tcPr>
            <w:tcW w:w="387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限制临床应用技术管理不符合要求单位数</w:t>
            </w:r>
          </w:p>
        </w:tc>
        <w:tc>
          <w:tcPr>
            <w:tcW w:w="385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医疗美容管理不符合要求单位数</w:t>
            </w:r>
          </w:p>
        </w:tc>
        <w:tc>
          <w:tcPr>
            <w:tcW w:w="387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临床基因扩增管理不符合要求单位数</w:t>
            </w:r>
          </w:p>
        </w:tc>
        <w:tc>
          <w:tcPr>
            <w:tcW w:w="385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干细胞临床研究管理不符合要求单位数</w:t>
            </w:r>
          </w:p>
        </w:tc>
        <w:tc>
          <w:tcPr>
            <w:tcW w:w="388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临床研究管理不符合要求单位数</w:t>
            </w:r>
          </w:p>
        </w:tc>
        <w:tc>
          <w:tcPr>
            <w:tcW w:w="387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处方管理不符合要求单位数</w:t>
            </w:r>
          </w:p>
        </w:tc>
        <w:tc>
          <w:tcPr>
            <w:tcW w:w="385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病历管理不符合要求单位数</w:t>
            </w:r>
          </w:p>
        </w:tc>
        <w:tc>
          <w:tcPr>
            <w:tcW w:w="388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医学证明文件管理不符合要求单位数</w:t>
            </w:r>
          </w:p>
        </w:tc>
        <w:tc>
          <w:tcPr>
            <w:tcW w:w="387" w:type="dxa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用血来源管理不符合要求单位数</w:t>
            </w:r>
          </w:p>
        </w:tc>
        <w:tc>
          <w:tcPr>
            <w:tcW w:w="385" w:type="dxa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血液储存管理不符合要求的单位数</w:t>
            </w:r>
          </w:p>
        </w:tc>
        <w:tc>
          <w:tcPr>
            <w:tcW w:w="387" w:type="dxa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用血管</w:t>
            </w:r>
            <w:proofErr w:type="gramStart"/>
            <w:r>
              <w:rPr>
                <w:rFonts w:ascii="仿宋_GB2312" w:eastAsia="仿宋_GB2312" w:hAnsi="Times New Roman" w:hint="eastAsia"/>
                <w:sz w:val="16"/>
                <w:szCs w:val="21"/>
              </w:rPr>
              <w:t>理组织</w:t>
            </w:r>
            <w:proofErr w:type="gramEnd"/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和制度不符合要求单位数</w:t>
            </w:r>
          </w:p>
        </w:tc>
        <w:tc>
          <w:tcPr>
            <w:tcW w:w="386" w:type="dxa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应急用血采血管理不符合要求单位数</w:t>
            </w:r>
          </w:p>
        </w:tc>
        <w:tc>
          <w:tcPr>
            <w:tcW w:w="272" w:type="dxa"/>
            <w:vMerge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50" w:type="dxa"/>
            <w:vMerge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57" w:type="dxa"/>
            <w:vMerge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429" w:type="dxa"/>
            <w:vMerge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</w:tr>
      <w:tr w:rsidR="00070533">
        <w:trPr>
          <w:trHeight w:val="483"/>
        </w:trPr>
        <w:tc>
          <w:tcPr>
            <w:tcW w:w="896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民营医院</w:t>
            </w:r>
          </w:p>
        </w:tc>
        <w:tc>
          <w:tcPr>
            <w:tcW w:w="25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60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23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60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47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5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72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50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5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429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</w:tr>
      <w:tr w:rsidR="00070533">
        <w:trPr>
          <w:trHeight w:val="512"/>
        </w:trPr>
        <w:tc>
          <w:tcPr>
            <w:tcW w:w="896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医疗美容机构</w:t>
            </w:r>
          </w:p>
        </w:tc>
        <w:tc>
          <w:tcPr>
            <w:tcW w:w="25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60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23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60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47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5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72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50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5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429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</w:tr>
      <w:tr w:rsidR="00070533">
        <w:trPr>
          <w:trHeight w:val="480"/>
        </w:trPr>
        <w:tc>
          <w:tcPr>
            <w:tcW w:w="896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proofErr w:type="gramStart"/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医</w:t>
            </w:r>
            <w:proofErr w:type="gramEnd"/>
            <w:r>
              <w:rPr>
                <w:rFonts w:ascii="仿宋_GB2312" w:eastAsia="仿宋_GB2312" w:hAnsi="Times New Roman" w:hint="eastAsia"/>
                <w:sz w:val="16"/>
                <w:szCs w:val="21"/>
              </w:rPr>
              <w:t>养结合机构</w:t>
            </w:r>
          </w:p>
        </w:tc>
        <w:tc>
          <w:tcPr>
            <w:tcW w:w="25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60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23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60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47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5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72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50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5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429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</w:tr>
      <w:tr w:rsidR="00070533">
        <w:trPr>
          <w:trHeight w:val="294"/>
        </w:trPr>
        <w:tc>
          <w:tcPr>
            <w:tcW w:w="896" w:type="dxa"/>
            <w:vAlign w:val="center"/>
          </w:tcPr>
          <w:p w:rsidR="00070533" w:rsidRDefault="00F73307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 w:hAnsi="Times New Roman"/>
                <w:sz w:val="16"/>
                <w:szCs w:val="21"/>
              </w:rPr>
            </w:pPr>
            <w:r>
              <w:rPr>
                <w:rFonts w:ascii="仿宋_GB2312" w:eastAsia="仿宋_GB2312" w:hAnsi="Times New Roman" w:hint="eastAsia"/>
                <w:sz w:val="16"/>
                <w:szCs w:val="21"/>
              </w:rPr>
              <w:t>诊所</w:t>
            </w:r>
          </w:p>
        </w:tc>
        <w:tc>
          <w:tcPr>
            <w:tcW w:w="25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60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23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60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47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5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8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5" w:type="dxa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7" w:type="dxa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86" w:type="dxa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272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50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357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  <w:tc>
          <w:tcPr>
            <w:tcW w:w="429" w:type="dxa"/>
            <w:vAlign w:val="center"/>
          </w:tcPr>
          <w:p w:rsidR="00070533" w:rsidRDefault="00070533">
            <w:pPr>
              <w:spacing w:before="100" w:beforeAutospacing="1" w:after="100" w:afterAutospacing="1" w:line="240" w:lineRule="exact"/>
              <w:rPr>
                <w:rFonts w:ascii="仿宋_GB2312" w:eastAsia="仿宋_GB2312" w:hAnsi="Times New Roman"/>
                <w:sz w:val="16"/>
                <w:szCs w:val="21"/>
              </w:rPr>
            </w:pPr>
          </w:p>
        </w:tc>
      </w:tr>
    </w:tbl>
    <w:p w:rsidR="00070533" w:rsidRDefault="00070533">
      <w:pPr>
        <w:tabs>
          <w:tab w:val="left" w:pos="2097"/>
        </w:tabs>
        <w:jc w:val="left"/>
      </w:pPr>
    </w:p>
    <w:sectPr w:rsidR="00070533">
      <w:footerReference w:type="default" r:id="rId9"/>
      <w:pgSz w:w="16838" w:h="11906" w:orient="landscape"/>
      <w:pgMar w:top="709" w:right="1985" w:bottom="709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73307">
      <w:r>
        <w:separator/>
      </w:r>
    </w:p>
  </w:endnote>
  <w:endnote w:type="continuationSeparator" w:id="0">
    <w:p w:rsidR="00000000" w:rsidRDefault="00F73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F71F25EC-E73E-4BD3-B7AD-CEF473D915A2}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5BF6356D-DA89-456E-90F6-A7CC938CBFE2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0364CFBD-6DEE-498B-B3ED-4435EF7B7C12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D5D44588-983F-4D19-B005-DEFE1BBFA92C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CEF1FFEF-C570-4697-A2A3-4FEEFD1CF3C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8DEDB6FC-3B12-4B1F-9E3B-38FBC3415AEC}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7" w:subsetted="1" w:fontKey="{2FE5C6F6-6F06-43B3-8E2B-C3333A42F55D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33" w:rsidRDefault="00F73307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F73307">
      <w:rPr>
        <w:noProof/>
        <w:lang w:val="zh-CN"/>
      </w:rPr>
      <w:t>1</w:t>
    </w:r>
    <w:r>
      <w:fldChar w:fldCharType="end"/>
    </w:r>
  </w:p>
  <w:p w:rsidR="00070533" w:rsidRDefault="000705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33" w:rsidRDefault="000705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73307">
      <w:r>
        <w:separator/>
      </w:r>
    </w:p>
  </w:footnote>
  <w:footnote w:type="continuationSeparator" w:id="0">
    <w:p w:rsidR="00000000" w:rsidRDefault="00F733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revisionView w:markup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BB7"/>
    <w:rsid w:val="D3F61B2E"/>
    <w:rsid w:val="DF7F5BF8"/>
    <w:rsid w:val="DFFD08C7"/>
    <w:rsid w:val="EAD6EC6D"/>
    <w:rsid w:val="F9F7B640"/>
    <w:rsid w:val="FAFF5232"/>
    <w:rsid w:val="FDE73EFF"/>
    <w:rsid w:val="000005D4"/>
    <w:rsid w:val="00001747"/>
    <w:rsid w:val="000135BC"/>
    <w:rsid w:val="0001387C"/>
    <w:rsid w:val="00013E3C"/>
    <w:rsid w:val="0001603F"/>
    <w:rsid w:val="00020CD3"/>
    <w:rsid w:val="00021FAB"/>
    <w:rsid w:val="000231E0"/>
    <w:rsid w:val="0002342D"/>
    <w:rsid w:val="00025CB3"/>
    <w:rsid w:val="00025E00"/>
    <w:rsid w:val="00027C5C"/>
    <w:rsid w:val="00030E0B"/>
    <w:rsid w:val="000314BB"/>
    <w:rsid w:val="000323E8"/>
    <w:rsid w:val="00032850"/>
    <w:rsid w:val="000328C1"/>
    <w:rsid w:val="00034C15"/>
    <w:rsid w:val="0003658C"/>
    <w:rsid w:val="0003770F"/>
    <w:rsid w:val="00041A85"/>
    <w:rsid w:val="00043857"/>
    <w:rsid w:val="00045149"/>
    <w:rsid w:val="00046D9B"/>
    <w:rsid w:val="00050132"/>
    <w:rsid w:val="00060643"/>
    <w:rsid w:val="00060D58"/>
    <w:rsid w:val="00070533"/>
    <w:rsid w:val="0007117E"/>
    <w:rsid w:val="00073763"/>
    <w:rsid w:val="000838B9"/>
    <w:rsid w:val="000964B2"/>
    <w:rsid w:val="000A4080"/>
    <w:rsid w:val="000A4AB5"/>
    <w:rsid w:val="000B1BB3"/>
    <w:rsid w:val="000B5129"/>
    <w:rsid w:val="000B7185"/>
    <w:rsid w:val="000C07C4"/>
    <w:rsid w:val="000C08DB"/>
    <w:rsid w:val="000C1709"/>
    <w:rsid w:val="000C20AF"/>
    <w:rsid w:val="000C3445"/>
    <w:rsid w:val="000C3A05"/>
    <w:rsid w:val="000C4FC8"/>
    <w:rsid w:val="000C57B5"/>
    <w:rsid w:val="000D3455"/>
    <w:rsid w:val="000D7B18"/>
    <w:rsid w:val="000E11F4"/>
    <w:rsid w:val="000E158B"/>
    <w:rsid w:val="000E39C4"/>
    <w:rsid w:val="000E3F2B"/>
    <w:rsid w:val="000E43C0"/>
    <w:rsid w:val="000E64DD"/>
    <w:rsid w:val="000F1747"/>
    <w:rsid w:val="000F3D3B"/>
    <w:rsid w:val="000F46E5"/>
    <w:rsid w:val="001001D6"/>
    <w:rsid w:val="00100E08"/>
    <w:rsid w:val="00101AE5"/>
    <w:rsid w:val="00104318"/>
    <w:rsid w:val="001074BF"/>
    <w:rsid w:val="001074FE"/>
    <w:rsid w:val="00107FCF"/>
    <w:rsid w:val="00110798"/>
    <w:rsid w:val="0011104A"/>
    <w:rsid w:val="00116452"/>
    <w:rsid w:val="001251B0"/>
    <w:rsid w:val="00130D2E"/>
    <w:rsid w:val="001332E7"/>
    <w:rsid w:val="00134007"/>
    <w:rsid w:val="00135CBB"/>
    <w:rsid w:val="00137074"/>
    <w:rsid w:val="00141259"/>
    <w:rsid w:val="001439FE"/>
    <w:rsid w:val="001468A0"/>
    <w:rsid w:val="0014723B"/>
    <w:rsid w:val="001508A9"/>
    <w:rsid w:val="00152BB7"/>
    <w:rsid w:val="00152BFB"/>
    <w:rsid w:val="00152EEA"/>
    <w:rsid w:val="001531E3"/>
    <w:rsid w:val="001540D4"/>
    <w:rsid w:val="001548D8"/>
    <w:rsid w:val="00164972"/>
    <w:rsid w:val="00172067"/>
    <w:rsid w:val="00172118"/>
    <w:rsid w:val="00172AE9"/>
    <w:rsid w:val="00174ECD"/>
    <w:rsid w:val="001765C0"/>
    <w:rsid w:val="00176807"/>
    <w:rsid w:val="00177A84"/>
    <w:rsid w:val="0018082F"/>
    <w:rsid w:val="00180AE9"/>
    <w:rsid w:val="00180B58"/>
    <w:rsid w:val="00181B2F"/>
    <w:rsid w:val="00181F39"/>
    <w:rsid w:val="00182D0C"/>
    <w:rsid w:val="0018538B"/>
    <w:rsid w:val="00185A7D"/>
    <w:rsid w:val="00186D03"/>
    <w:rsid w:val="00186ED6"/>
    <w:rsid w:val="00190BEE"/>
    <w:rsid w:val="001922BF"/>
    <w:rsid w:val="001A305B"/>
    <w:rsid w:val="001A3AEC"/>
    <w:rsid w:val="001A6E2A"/>
    <w:rsid w:val="001B04AA"/>
    <w:rsid w:val="001B191B"/>
    <w:rsid w:val="001B4ECF"/>
    <w:rsid w:val="001C2081"/>
    <w:rsid w:val="001C277E"/>
    <w:rsid w:val="001C56E5"/>
    <w:rsid w:val="001C6337"/>
    <w:rsid w:val="001C7BAA"/>
    <w:rsid w:val="001D15FF"/>
    <w:rsid w:val="001D4999"/>
    <w:rsid w:val="001E0214"/>
    <w:rsid w:val="001E4A4F"/>
    <w:rsid w:val="001E78AF"/>
    <w:rsid w:val="001F178D"/>
    <w:rsid w:val="001F1A7B"/>
    <w:rsid w:val="001F1D17"/>
    <w:rsid w:val="001F1DB6"/>
    <w:rsid w:val="001F5EC4"/>
    <w:rsid w:val="001F601E"/>
    <w:rsid w:val="001F6124"/>
    <w:rsid w:val="00200956"/>
    <w:rsid w:val="002032DD"/>
    <w:rsid w:val="002051C5"/>
    <w:rsid w:val="00207A5F"/>
    <w:rsid w:val="002126FC"/>
    <w:rsid w:val="00213F0F"/>
    <w:rsid w:val="00214820"/>
    <w:rsid w:val="00215F22"/>
    <w:rsid w:val="00216DDE"/>
    <w:rsid w:val="002218E4"/>
    <w:rsid w:val="002229BC"/>
    <w:rsid w:val="00223EEA"/>
    <w:rsid w:val="00225FE6"/>
    <w:rsid w:val="00227BC9"/>
    <w:rsid w:val="00231607"/>
    <w:rsid w:val="00236C0F"/>
    <w:rsid w:val="00240FC3"/>
    <w:rsid w:val="00243BE8"/>
    <w:rsid w:val="002450C3"/>
    <w:rsid w:val="002475D3"/>
    <w:rsid w:val="0025535C"/>
    <w:rsid w:val="00255CCD"/>
    <w:rsid w:val="00260127"/>
    <w:rsid w:val="002604B6"/>
    <w:rsid w:val="00261D3F"/>
    <w:rsid w:val="0026563C"/>
    <w:rsid w:val="002660CB"/>
    <w:rsid w:val="00270BB9"/>
    <w:rsid w:val="00270D1C"/>
    <w:rsid w:val="00270E83"/>
    <w:rsid w:val="00270FC4"/>
    <w:rsid w:val="00271A66"/>
    <w:rsid w:val="00272A6A"/>
    <w:rsid w:val="00275C2F"/>
    <w:rsid w:val="00276192"/>
    <w:rsid w:val="002768B5"/>
    <w:rsid w:val="00280899"/>
    <w:rsid w:val="00283847"/>
    <w:rsid w:val="002846C3"/>
    <w:rsid w:val="0028470B"/>
    <w:rsid w:val="00285B21"/>
    <w:rsid w:val="00286EE6"/>
    <w:rsid w:val="00293A06"/>
    <w:rsid w:val="00293CE3"/>
    <w:rsid w:val="00294A61"/>
    <w:rsid w:val="00295526"/>
    <w:rsid w:val="002956B8"/>
    <w:rsid w:val="0029730F"/>
    <w:rsid w:val="002A06B6"/>
    <w:rsid w:val="002A2370"/>
    <w:rsid w:val="002A288F"/>
    <w:rsid w:val="002A39BF"/>
    <w:rsid w:val="002A7774"/>
    <w:rsid w:val="002B039E"/>
    <w:rsid w:val="002B1402"/>
    <w:rsid w:val="002B58E3"/>
    <w:rsid w:val="002B6376"/>
    <w:rsid w:val="002C1254"/>
    <w:rsid w:val="002C129A"/>
    <w:rsid w:val="002C3371"/>
    <w:rsid w:val="002C729E"/>
    <w:rsid w:val="002D567E"/>
    <w:rsid w:val="002D6685"/>
    <w:rsid w:val="002E06C7"/>
    <w:rsid w:val="002E510E"/>
    <w:rsid w:val="002E622F"/>
    <w:rsid w:val="002F08A8"/>
    <w:rsid w:val="002F1863"/>
    <w:rsid w:val="002F1952"/>
    <w:rsid w:val="002F2A89"/>
    <w:rsid w:val="002F42C3"/>
    <w:rsid w:val="002F5362"/>
    <w:rsid w:val="003037D6"/>
    <w:rsid w:val="003069C1"/>
    <w:rsid w:val="00306A53"/>
    <w:rsid w:val="00312C9F"/>
    <w:rsid w:val="00312FC7"/>
    <w:rsid w:val="00315C16"/>
    <w:rsid w:val="003179AF"/>
    <w:rsid w:val="00317ADC"/>
    <w:rsid w:val="0032314B"/>
    <w:rsid w:val="0032424B"/>
    <w:rsid w:val="00330F72"/>
    <w:rsid w:val="00332013"/>
    <w:rsid w:val="003354CD"/>
    <w:rsid w:val="003446E9"/>
    <w:rsid w:val="00347DF6"/>
    <w:rsid w:val="003528DA"/>
    <w:rsid w:val="00352E1A"/>
    <w:rsid w:val="00353760"/>
    <w:rsid w:val="00353D69"/>
    <w:rsid w:val="003554F7"/>
    <w:rsid w:val="00355910"/>
    <w:rsid w:val="00361129"/>
    <w:rsid w:val="003628EB"/>
    <w:rsid w:val="00367C8B"/>
    <w:rsid w:val="00371423"/>
    <w:rsid w:val="00371615"/>
    <w:rsid w:val="00374045"/>
    <w:rsid w:val="003742DF"/>
    <w:rsid w:val="003752F7"/>
    <w:rsid w:val="0038062D"/>
    <w:rsid w:val="003810E6"/>
    <w:rsid w:val="00383339"/>
    <w:rsid w:val="003835E7"/>
    <w:rsid w:val="0039108B"/>
    <w:rsid w:val="00391B18"/>
    <w:rsid w:val="003935FA"/>
    <w:rsid w:val="00393FF8"/>
    <w:rsid w:val="00397F61"/>
    <w:rsid w:val="003A26DD"/>
    <w:rsid w:val="003A2B33"/>
    <w:rsid w:val="003A3BE6"/>
    <w:rsid w:val="003A44C0"/>
    <w:rsid w:val="003A47AC"/>
    <w:rsid w:val="003A67BB"/>
    <w:rsid w:val="003A772A"/>
    <w:rsid w:val="003B0FFD"/>
    <w:rsid w:val="003B115D"/>
    <w:rsid w:val="003B4B2D"/>
    <w:rsid w:val="003B5C5B"/>
    <w:rsid w:val="003B6088"/>
    <w:rsid w:val="003C09FC"/>
    <w:rsid w:val="003C2954"/>
    <w:rsid w:val="003C4D5B"/>
    <w:rsid w:val="003C614F"/>
    <w:rsid w:val="003C6568"/>
    <w:rsid w:val="003D4449"/>
    <w:rsid w:val="003D455D"/>
    <w:rsid w:val="003D4F85"/>
    <w:rsid w:val="003D7DF8"/>
    <w:rsid w:val="003E035B"/>
    <w:rsid w:val="003E2A1F"/>
    <w:rsid w:val="003E42E4"/>
    <w:rsid w:val="003E4302"/>
    <w:rsid w:val="003E6476"/>
    <w:rsid w:val="003E6CD3"/>
    <w:rsid w:val="003E7C05"/>
    <w:rsid w:val="003E7C66"/>
    <w:rsid w:val="003F05F0"/>
    <w:rsid w:val="003F3EA9"/>
    <w:rsid w:val="003F6C10"/>
    <w:rsid w:val="003F6E80"/>
    <w:rsid w:val="00400889"/>
    <w:rsid w:val="0040164C"/>
    <w:rsid w:val="004058EE"/>
    <w:rsid w:val="004113B1"/>
    <w:rsid w:val="00413F87"/>
    <w:rsid w:val="00416622"/>
    <w:rsid w:val="00416BE0"/>
    <w:rsid w:val="00420ABF"/>
    <w:rsid w:val="00422BD5"/>
    <w:rsid w:val="00425B33"/>
    <w:rsid w:val="00431DDC"/>
    <w:rsid w:val="00440B29"/>
    <w:rsid w:val="00440B3B"/>
    <w:rsid w:val="00443A17"/>
    <w:rsid w:val="00444C78"/>
    <w:rsid w:val="004507DE"/>
    <w:rsid w:val="004540B5"/>
    <w:rsid w:val="00454450"/>
    <w:rsid w:val="0045586A"/>
    <w:rsid w:val="00455BB4"/>
    <w:rsid w:val="00461714"/>
    <w:rsid w:val="0046178B"/>
    <w:rsid w:val="004638F0"/>
    <w:rsid w:val="00463DA7"/>
    <w:rsid w:val="00465B30"/>
    <w:rsid w:val="00467C54"/>
    <w:rsid w:val="004729B2"/>
    <w:rsid w:val="004776B5"/>
    <w:rsid w:val="00480373"/>
    <w:rsid w:val="004828B9"/>
    <w:rsid w:val="00487E88"/>
    <w:rsid w:val="00492FA5"/>
    <w:rsid w:val="0049481F"/>
    <w:rsid w:val="00495F85"/>
    <w:rsid w:val="004A2B90"/>
    <w:rsid w:val="004A320F"/>
    <w:rsid w:val="004A3662"/>
    <w:rsid w:val="004A4E11"/>
    <w:rsid w:val="004A5B4C"/>
    <w:rsid w:val="004A5C28"/>
    <w:rsid w:val="004A7E24"/>
    <w:rsid w:val="004B10AA"/>
    <w:rsid w:val="004B1415"/>
    <w:rsid w:val="004B1A72"/>
    <w:rsid w:val="004B24CC"/>
    <w:rsid w:val="004C2DEC"/>
    <w:rsid w:val="004C3354"/>
    <w:rsid w:val="004C4CF2"/>
    <w:rsid w:val="004C6757"/>
    <w:rsid w:val="004C7568"/>
    <w:rsid w:val="004D261B"/>
    <w:rsid w:val="004D31D2"/>
    <w:rsid w:val="004D33FB"/>
    <w:rsid w:val="004D3E67"/>
    <w:rsid w:val="004D437B"/>
    <w:rsid w:val="004D4851"/>
    <w:rsid w:val="004D5CAA"/>
    <w:rsid w:val="004D7320"/>
    <w:rsid w:val="004D7727"/>
    <w:rsid w:val="004E13C0"/>
    <w:rsid w:val="004E6474"/>
    <w:rsid w:val="004E7460"/>
    <w:rsid w:val="004F07CB"/>
    <w:rsid w:val="004F2994"/>
    <w:rsid w:val="004F2B82"/>
    <w:rsid w:val="004F406C"/>
    <w:rsid w:val="004F52A7"/>
    <w:rsid w:val="004F695B"/>
    <w:rsid w:val="004F74F2"/>
    <w:rsid w:val="0050243B"/>
    <w:rsid w:val="0050516D"/>
    <w:rsid w:val="00506463"/>
    <w:rsid w:val="00506FEB"/>
    <w:rsid w:val="005070F4"/>
    <w:rsid w:val="00507F53"/>
    <w:rsid w:val="0051418D"/>
    <w:rsid w:val="005173C9"/>
    <w:rsid w:val="00524A5D"/>
    <w:rsid w:val="00524BA7"/>
    <w:rsid w:val="005261BF"/>
    <w:rsid w:val="00530761"/>
    <w:rsid w:val="00530FFB"/>
    <w:rsid w:val="00535357"/>
    <w:rsid w:val="00536670"/>
    <w:rsid w:val="00537E09"/>
    <w:rsid w:val="0054062D"/>
    <w:rsid w:val="00541610"/>
    <w:rsid w:val="00541FBC"/>
    <w:rsid w:val="005469CA"/>
    <w:rsid w:val="0055554C"/>
    <w:rsid w:val="00557DF5"/>
    <w:rsid w:val="00560151"/>
    <w:rsid w:val="0056028C"/>
    <w:rsid w:val="00560F5A"/>
    <w:rsid w:val="005645AD"/>
    <w:rsid w:val="005678FB"/>
    <w:rsid w:val="00570321"/>
    <w:rsid w:val="00571F93"/>
    <w:rsid w:val="00572B44"/>
    <w:rsid w:val="00580A82"/>
    <w:rsid w:val="00583FA8"/>
    <w:rsid w:val="005843EF"/>
    <w:rsid w:val="00587C33"/>
    <w:rsid w:val="0059076A"/>
    <w:rsid w:val="005908D0"/>
    <w:rsid w:val="00590EE8"/>
    <w:rsid w:val="00591C69"/>
    <w:rsid w:val="0059323D"/>
    <w:rsid w:val="005940F2"/>
    <w:rsid w:val="005942F4"/>
    <w:rsid w:val="005972F6"/>
    <w:rsid w:val="005A4AFE"/>
    <w:rsid w:val="005A52DD"/>
    <w:rsid w:val="005B00E8"/>
    <w:rsid w:val="005B0122"/>
    <w:rsid w:val="005B1EF9"/>
    <w:rsid w:val="005B2D74"/>
    <w:rsid w:val="005C0EF8"/>
    <w:rsid w:val="005C1D2E"/>
    <w:rsid w:val="005D0206"/>
    <w:rsid w:val="005D0804"/>
    <w:rsid w:val="005D1A2D"/>
    <w:rsid w:val="005D1FE6"/>
    <w:rsid w:val="005D20B9"/>
    <w:rsid w:val="005D2BEC"/>
    <w:rsid w:val="005D3473"/>
    <w:rsid w:val="005D68BC"/>
    <w:rsid w:val="005D76FB"/>
    <w:rsid w:val="005E0569"/>
    <w:rsid w:val="005E4EF1"/>
    <w:rsid w:val="005E7062"/>
    <w:rsid w:val="005F6B40"/>
    <w:rsid w:val="0060337B"/>
    <w:rsid w:val="00605484"/>
    <w:rsid w:val="00605706"/>
    <w:rsid w:val="006067BD"/>
    <w:rsid w:val="006111DC"/>
    <w:rsid w:val="00612AEC"/>
    <w:rsid w:val="00613CB9"/>
    <w:rsid w:val="00616742"/>
    <w:rsid w:val="00616949"/>
    <w:rsid w:val="00623950"/>
    <w:rsid w:val="00623CF5"/>
    <w:rsid w:val="006242B7"/>
    <w:rsid w:val="00624C3B"/>
    <w:rsid w:val="00630410"/>
    <w:rsid w:val="006359A7"/>
    <w:rsid w:val="00640A6E"/>
    <w:rsid w:val="00643F1F"/>
    <w:rsid w:val="00644227"/>
    <w:rsid w:val="006448A1"/>
    <w:rsid w:val="00644A1C"/>
    <w:rsid w:val="0064548B"/>
    <w:rsid w:val="00645A31"/>
    <w:rsid w:val="00646187"/>
    <w:rsid w:val="00647DDF"/>
    <w:rsid w:val="00651F32"/>
    <w:rsid w:val="0065378E"/>
    <w:rsid w:val="00657835"/>
    <w:rsid w:val="00657870"/>
    <w:rsid w:val="00661A13"/>
    <w:rsid w:val="00663420"/>
    <w:rsid w:val="00663D0D"/>
    <w:rsid w:val="006661D3"/>
    <w:rsid w:val="00670646"/>
    <w:rsid w:val="006730B4"/>
    <w:rsid w:val="006736BD"/>
    <w:rsid w:val="006745FD"/>
    <w:rsid w:val="00674679"/>
    <w:rsid w:val="006749D9"/>
    <w:rsid w:val="00675817"/>
    <w:rsid w:val="00680195"/>
    <w:rsid w:val="00683578"/>
    <w:rsid w:val="00690CB9"/>
    <w:rsid w:val="006938B9"/>
    <w:rsid w:val="00695B96"/>
    <w:rsid w:val="0069754F"/>
    <w:rsid w:val="006A0497"/>
    <w:rsid w:val="006A23DD"/>
    <w:rsid w:val="006A28D2"/>
    <w:rsid w:val="006A3569"/>
    <w:rsid w:val="006A4C6D"/>
    <w:rsid w:val="006A530D"/>
    <w:rsid w:val="006A72BD"/>
    <w:rsid w:val="006B0FA5"/>
    <w:rsid w:val="006B3868"/>
    <w:rsid w:val="006B3A59"/>
    <w:rsid w:val="006B4933"/>
    <w:rsid w:val="006B5FEE"/>
    <w:rsid w:val="006B6E58"/>
    <w:rsid w:val="006B7E61"/>
    <w:rsid w:val="006C09C4"/>
    <w:rsid w:val="006C202E"/>
    <w:rsid w:val="006C3992"/>
    <w:rsid w:val="006C5EEB"/>
    <w:rsid w:val="006C629C"/>
    <w:rsid w:val="006D1260"/>
    <w:rsid w:val="006E2A14"/>
    <w:rsid w:val="006F253D"/>
    <w:rsid w:val="006F26F6"/>
    <w:rsid w:val="006F507A"/>
    <w:rsid w:val="00701A5F"/>
    <w:rsid w:val="007041DB"/>
    <w:rsid w:val="007048E2"/>
    <w:rsid w:val="00705E4B"/>
    <w:rsid w:val="007079B5"/>
    <w:rsid w:val="007107A5"/>
    <w:rsid w:val="0071233A"/>
    <w:rsid w:val="00712E10"/>
    <w:rsid w:val="007143BA"/>
    <w:rsid w:val="007162EB"/>
    <w:rsid w:val="00716638"/>
    <w:rsid w:val="0071751F"/>
    <w:rsid w:val="00717EF4"/>
    <w:rsid w:val="007212C5"/>
    <w:rsid w:val="0072199B"/>
    <w:rsid w:val="0072266F"/>
    <w:rsid w:val="00724D32"/>
    <w:rsid w:val="00725930"/>
    <w:rsid w:val="00725E53"/>
    <w:rsid w:val="007262CC"/>
    <w:rsid w:val="00732897"/>
    <w:rsid w:val="00734012"/>
    <w:rsid w:val="00735E7E"/>
    <w:rsid w:val="0073682B"/>
    <w:rsid w:val="007410CA"/>
    <w:rsid w:val="007415F7"/>
    <w:rsid w:val="00741E22"/>
    <w:rsid w:val="007430EC"/>
    <w:rsid w:val="007460C4"/>
    <w:rsid w:val="00760DF6"/>
    <w:rsid w:val="007637FF"/>
    <w:rsid w:val="0076429A"/>
    <w:rsid w:val="00764500"/>
    <w:rsid w:val="007646BF"/>
    <w:rsid w:val="00770192"/>
    <w:rsid w:val="00770613"/>
    <w:rsid w:val="00771DF2"/>
    <w:rsid w:val="00773635"/>
    <w:rsid w:val="0077505A"/>
    <w:rsid w:val="00775D0B"/>
    <w:rsid w:val="007822D4"/>
    <w:rsid w:val="007833F7"/>
    <w:rsid w:val="00791A69"/>
    <w:rsid w:val="00791E8D"/>
    <w:rsid w:val="00793839"/>
    <w:rsid w:val="00795F2A"/>
    <w:rsid w:val="007971E2"/>
    <w:rsid w:val="00797574"/>
    <w:rsid w:val="007A248D"/>
    <w:rsid w:val="007A2C33"/>
    <w:rsid w:val="007A4346"/>
    <w:rsid w:val="007A55A0"/>
    <w:rsid w:val="007B0EBC"/>
    <w:rsid w:val="007B200F"/>
    <w:rsid w:val="007B258F"/>
    <w:rsid w:val="007B4E6F"/>
    <w:rsid w:val="007B5200"/>
    <w:rsid w:val="007C24CB"/>
    <w:rsid w:val="007C2815"/>
    <w:rsid w:val="007C651C"/>
    <w:rsid w:val="007D289A"/>
    <w:rsid w:val="007D3C36"/>
    <w:rsid w:val="007D4257"/>
    <w:rsid w:val="007D6244"/>
    <w:rsid w:val="007E027C"/>
    <w:rsid w:val="007E199F"/>
    <w:rsid w:val="007E4474"/>
    <w:rsid w:val="007E48E7"/>
    <w:rsid w:val="007E4B8A"/>
    <w:rsid w:val="007E50E6"/>
    <w:rsid w:val="007F1FB4"/>
    <w:rsid w:val="007F480B"/>
    <w:rsid w:val="007F5058"/>
    <w:rsid w:val="007F7226"/>
    <w:rsid w:val="00800DD3"/>
    <w:rsid w:val="0080541B"/>
    <w:rsid w:val="008056A7"/>
    <w:rsid w:val="00807207"/>
    <w:rsid w:val="008105FA"/>
    <w:rsid w:val="00813423"/>
    <w:rsid w:val="0082356A"/>
    <w:rsid w:val="00825B33"/>
    <w:rsid w:val="008272BE"/>
    <w:rsid w:val="00827B01"/>
    <w:rsid w:val="008324E1"/>
    <w:rsid w:val="0083349B"/>
    <w:rsid w:val="008341AA"/>
    <w:rsid w:val="008406DE"/>
    <w:rsid w:val="008437D8"/>
    <w:rsid w:val="0084662A"/>
    <w:rsid w:val="008538A5"/>
    <w:rsid w:val="008550FA"/>
    <w:rsid w:val="00855572"/>
    <w:rsid w:val="00855BDD"/>
    <w:rsid w:val="0086119A"/>
    <w:rsid w:val="0086190E"/>
    <w:rsid w:val="00862C2B"/>
    <w:rsid w:val="00870B66"/>
    <w:rsid w:val="008728CA"/>
    <w:rsid w:val="00874617"/>
    <w:rsid w:val="00876019"/>
    <w:rsid w:val="00876CF9"/>
    <w:rsid w:val="00880358"/>
    <w:rsid w:val="008825A3"/>
    <w:rsid w:val="00882F3D"/>
    <w:rsid w:val="008909A4"/>
    <w:rsid w:val="00891042"/>
    <w:rsid w:val="008912FC"/>
    <w:rsid w:val="00892048"/>
    <w:rsid w:val="008934F2"/>
    <w:rsid w:val="00896AE5"/>
    <w:rsid w:val="008A195F"/>
    <w:rsid w:val="008B319C"/>
    <w:rsid w:val="008B5BAD"/>
    <w:rsid w:val="008C2321"/>
    <w:rsid w:val="008C278E"/>
    <w:rsid w:val="008C3094"/>
    <w:rsid w:val="008C4009"/>
    <w:rsid w:val="008C5A2F"/>
    <w:rsid w:val="008C6C1A"/>
    <w:rsid w:val="008D5A35"/>
    <w:rsid w:val="008D7F0A"/>
    <w:rsid w:val="008E0528"/>
    <w:rsid w:val="008E55F2"/>
    <w:rsid w:val="008F06B4"/>
    <w:rsid w:val="008F2BF5"/>
    <w:rsid w:val="008F339E"/>
    <w:rsid w:val="008F3F9D"/>
    <w:rsid w:val="00905AAF"/>
    <w:rsid w:val="009110EC"/>
    <w:rsid w:val="009117FD"/>
    <w:rsid w:val="00911C7A"/>
    <w:rsid w:val="0091261A"/>
    <w:rsid w:val="00912AA7"/>
    <w:rsid w:val="00913F8F"/>
    <w:rsid w:val="0091434D"/>
    <w:rsid w:val="00914787"/>
    <w:rsid w:val="009158C0"/>
    <w:rsid w:val="0091716E"/>
    <w:rsid w:val="009178AA"/>
    <w:rsid w:val="00923514"/>
    <w:rsid w:val="0092603A"/>
    <w:rsid w:val="009408B7"/>
    <w:rsid w:val="0094148A"/>
    <w:rsid w:val="00943F35"/>
    <w:rsid w:val="00944659"/>
    <w:rsid w:val="00952411"/>
    <w:rsid w:val="00952910"/>
    <w:rsid w:val="00952A26"/>
    <w:rsid w:val="00953A04"/>
    <w:rsid w:val="009558A0"/>
    <w:rsid w:val="009569F7"/>
    <w:rsid w:val="00957EEC"/>
    <w:rsid w:val="00957FD0"/>
    <w:rsid w:val="009604C4"/>
    <w:rsid w:val="00961E7C"/>
    <w:rsid w:val="009627AC"/>
    <w:rsid w:val="00963280"/>
    <w:rsid w:val="009643E8"/>
    <w:rsid w:val="0096455E"/>
    <w:rsid w:val="00964679"/>
    <w:rsid w:val="00970E41"/>
    <w:rsid w:val="00971332"/>
    <w:rsid w:val="00971787"/>
    <w:rsid w:val="0097308E"/>
    <w:rsid w:val="009738C4"/>
    <w:rsid w:val="00973C1E"/>
    <w:rsid w:val="00977BCE"/>
    <w:rsid w:val="00977DA2"/>
    <w:rsid w:val="00984B7F"/>
    <w:rsid w:val="009875A2"/>
    <w:rsid w:val="00987CA7"/>
    <w:rsid w:val="009947A9"/>
    <w:rsid w:val="009949CF"/>
    <w:rsid w:val="009963AB"/>
    <w:rsid w:val="009A09BB"/>
    <w:rsid w:val="009A11D8"/>
    <w:rsid w:val="009A4026"/>
    <w:rsid w:val="009A5442"/>
    <w:rsid w:val="009A6C93"/>
    <w:rsid w:val="009A6CE1"/>
    <w:rsid w:val="009B17AC"/>
    <w:rsid w:val="009B4750"/>
    <w:rsid w:val="009B48BA"/>
    <w:rsid w:val="009B5D48"/>
    <w:rsid w:val="009B7DD1"/>
    <w:rsid w:val="009C305E"/>
    <w:rsid w:val="009C5068"/>
    <w:rsid w:val="009C7F3A"/>
    <w:rsid w:val="009D3CAA"/>
    <w:rsid w:val="009D64E0"/>
    <w:rsid w:val="009D7684"/>
    <w:rsid w:val="009E1ED5"/>
    <w:rsid w:val="009E745B"/>
    <w:rsid w:val="009E74D4"/>
    <w:rsid w:val="009F23E6"/>
    <w:rsid w:val="009F2927"/>
    <w:rsid w:val="009F3988"/>
    <w:rsid w:val="009F7FFD"/>
    <w:rsid w:val="00A00E5E"/>
    <w:rsid w:val="00A03C1A"/>
    <w:rsid w:val="00A0553B"/>
    <w:rsid w:val="00A11E3E"/>
    <w:rsid w:val="00A15483"/>
    <w:rsid w:val="00A16E50"/>
    <w:rsid w:val="00A17183"/>
    <w:rsid w:val="00A17AE1"/>
    <w:rsid w:val="00A17CDA"/>
    <w:rsid w:val="00A2041D"/>
    <w:rsid w:val="00A22DE5"/>
    <w:rsid w:val="00A236D4"/>
    <w:rsid w:val="00A24928"/>
    <w:rsid w:val="00A31614"/>
    <w:rsid w:val="00A3356F"/>
    <w:rsid w:val="00A3695B"/>
    <w:rsid w:val="00A36F76"/>
    <w:rsid w:val="00A412D5"/>
    <w:rsid w:val="00A42DC8"/>
    <w:rsid w:val="00A437D4"/>
    <w:rsid w:val="00A45E4D"/>
    <w:rsid w:val="00A5087F"/>
    <w:rsid w:val="00A50B56"/>
    <w:rsid w:val="00A5104C"/>
    <w:rsid w:val="00A51A7E"/>
    <w:rsid w:val="00A52671"/>
    <w:rsid w:val="00A54A65"/>
    <w:rsid w:val="00A57027"/>
    <w:rsid w:val="00A717E1"/>
    <w:rsid w:val="00A7180E"/>
    <w:rsid w:val="00A74211"/>
    <w:rsid w:val="00A80CE2"/>
    <w:rsid w:val="00A83134"/>
    <w:rsid w:val="00A915E7"/>
    <w:rsid w:val="00A916A5"/>
    <w:rsid w:val="00A9188C"/>
    <w:rsid w:val="00A93407"/>
    <w:rsid w:val="00A95E13"/>
    <w:rsid w:val="00A97432"/>
    <w:rsid w:val="00AA0D3F"/>
    <w:rsid w:val="00AA422F"/>
    <w:rsid w:val="00AA467D"/>
    <w:rsid w:val="00AA5F1D"/>
    <w:rsid w:val="00AA6568"/>
    <w:rsid w:val="00AA665F"/>
    <w:rsid w:val="00AB5FA5"/>
    <w:rsid w:val="00AC21DF"/>
    <w:rsid w:val="00AC404F"/>
    <w:rsid w:val="00AC613B"/>
    <w:rsid w:val="00AC786E"/>
    <w:rsid w:val="00AD229E"/>
    <w:rsid w:val="00AD255C"/>
    <w:rsid w:val="00AD2B58"/>
    <w:rsid w:val="00AD345C"/>
    <w:rsid w:val="00AD4004"/>
    <w:rsid w:val="00AE042D"/>
    <w:rsid w:val="00AE1F45"/>
    <w:rsid w:val="00AE375E"/>
    <w:rsid w:val="00AE4C59"/>
    <w:rsid w:val="00AE7827"/>
    <w:rsid w:val="00AF0289"/>
    <w:rsid w:val="00AF0B27"/>
    <w:rsid w:val="00AF28E1"/>
    <w:rsid w:val="00AF4434"/>
    <w:rsid w:val="00B02B23"/>
    <w:rsid w:val="00B02F2A"/>
    <w:rsid w:val="00B051A4"/>
    <w:rsid w:val="00B1124C"/>
    <w:rsid w:val="00B124A2"/>
    <w:rsid w:val="00B14BE8"/>
    <w:rsid w:val="00B16187"/>
    <w:rsid w:val="00B17C98"/>
    <w:rsid w:val="00B17FAB"/>
    <w:rsid w:val="00B20D72"/>
    <w:rsid w:val="00B21859"/>
    <w:rsid w:val="00B23CFC"/>
    <w:rsid w:val="00B24597"/>
    <w:rsid w:val="00B2572A"/>
    <w:rsid w:val="00B2585C"/>
    <w:rsid w:val="00B27FAD"/>
    <w:rsid w:val="00B361F9"/>
    <w:rsid w:val="00B37880"/>
    <w:rsid w:val="00B47577"/>
    <w:rsid w:val="00B51417"/>
    <w:rsid w:val="00B5288D"/>
    <w:rsid w:val="00B55961"/>
    <w:rsid w:val="00B56D00"/>
    <w:rsid w:val="00B56DAC"/>
    <w:rsid w:val="00B579CE"/>
    <w:rsid w:val="00B6069D"/>
    <w:rsid w:val="00B6071F"/>
    <w:rsid w:val="00B63A70"/>
    <w:rsid w:val="00B66CAD"/>
    <w:rsid w:val="00B73C27"/>
    <w:rsid w:val="00B75528"/>
    <w:rsid w:val="00B763A5"/>
    <w:rsid w:val="00B76906"/>
    <w:rsid w:val="00B774B4"/>
    <w:rsid w:val="00B7773A"/>
    <w:rsid w:val="00B80FD9"/>
    <w:rsid w:val="00B82666"/>
    <w:rsid w:val="00B83963"/>
    <w:rsid w:val="00B84096"/>
    <w:rsid w:val="00B846ED"/>
    <w:rsid w:val="00B84E48"/>
    <w:rsid w:val="00B86541"/>
    <w:rsid w:val="00B90A05"/>
    <w:rsid w:val="00B91B19"/>
    <w:rsid w:val="00B929EA"/>
    <w:rsid w:val="00B94C8D"/>
    <w:rsid w:val="00BA26FE"/>
    <w:rsid w:val="00BB0DD1"/>
    <w:rsid w:val="00BB5888"/>
    <w:rsid w:val="00BB6B94"/>
    <w:rsid w:val="00BC0197"/>
    <w:rsid w:val="00BC1507"/>
    <w:rsid w:val="00BC31EF"/>
    <w:rsid w:val="00BC3B98"/>
    <w:rsid w:val="00BC6DF8"/>
    <w:rsid w:val="00BE0F5C"/>
    <w:rsid w:val="00BE5FA2"/>
    <w:rsid w:val="00BE649D"/>
    <w:rsid w:val="00BF0193"/>
    <w:rsid w:val="00BF047E"/>
    <w:rsid w:val="00BF3278"/>
    <w:rsid w:val="00BF3571"/>
    <w:rsid w:val="00C03385"/>
    <w:rsid w:val="00C03392"/>
    <w:rsid w:val="00C10FA6"/>
    <w:rsid w:val="00C14288"/>
    <w:rsid w:val="00C15670"/>
    <w:rsid w:val="00C16137"/>
    <w:rsid w:val="00C2316F"/>
    <w:rsid w:val="00C26812"/>
    <w:rsid w:val="00C26A32"/>
    <w:rsid w:val="00C31205"/>
    <w:rsid w:val="00C33F89"/>
    <w:rsid w:val="00C3714B"/>
    <w:rsid w:val="00C40E8A"/>
    <w:rsid w:val="00C4315D"/>
    <w:rsid w:val="00C45548"/>
    <w:rsid w:val="00C50788"/>
    <w:rsid w:val="00C531BD"/>
    <w:rsid w:val="00C56317"/>
    <w:rsid w:val="00C57FB7"/>
    <w:rsid w:val="00C6025B"/>
    <w:rsid w:val="00C61449"/>
    <w:rsid w:val="00C70953"/>
    <w:rsid w:val="00C709BF"/>
    <w:rsid w:val="00C721EE"/>
    <w:rsid w:val="00C73480"/>
    <w:rsid w:val="00C8286B"/>
    <w:rsid w:val="00C87970"/>
    <w:rsid w:val="00C903CE"/>
    <w:rsid w:val="00C91614"/>
    <w:rsid w:val="00C92D6A"/>
    <w:rsid w:val="00C96980"/>
    <w:rsid w:val="00CA5575"/>
    <w:rsid w:val="00CA7169"/>
    <w:rsid w:val="00CA7267"/>
    <w:rsid w:val="00CB5458"/>
    <w:rsid w:val="00CB5A2E"/>
    <w:rsid w:val="00CB7CFF"/>
    <w:rsid w:val="00CC1BB1"/>
    <w:rsid w:val="00CC4C07"/>
    <w:rsid w:val="00CC4F1D"/>
    <w:rsid w:val="00CC533D"/>
    <w:rsid w:val="00CC5A9E"/>
    <w:rsid w:val="00CC5E82"/>
    <w:rsid w:val="00CD1E89"/>
    <w:rsid w:val="00CD312B"/>
    <w:rsid w:val="00CD723E"/>
    <w:rsid w:val="00CE32B4"/>
    <w:rsid w:val="00CE4E71"/>
    <w:rsid w:val="00CF03C7"/>
    <w:rsid w:val="00CF1C88"/>
    <w:rsid w:val="00CF70DC"/>
    <w:rsid w:val="00D020CB"/>
    <w:rsid w:val="00D049A9"/>
    <w:rsid w:val="00D06315"/>
    <w:rsid w:val="00D0758A"/>
    <w:rsid w:val="00D07C2F"/>
    <w:rsid w:val="00D10C09"/>
    <w:rsid w:val="00D1367D"/>
    <w:rsid w:val="00D16C97"/>
    <w:rsid w:val="00D20968"/>
    <w:rsid w:val="00D25225"/>
    <w:rsid w:val="00D25949"/>
    <w:rsid w:val="00D3010A"/>
    <w:rsid w:val="00D326A7"/>
    <w:rsid w:val="00D32D20"/>
    <w:rsid w:val="00D34547"/>
    <w:rsid w:val="00D34BB3"/>
    <w:rsid w:val="00D42B98"/>
    <w:rsid w:val="00D46DCA"/>
    <w:rsid w:val="00D47522"/>
    <w:rsid w:val="00D47B4A"/>
    <w:rsid w:val="00D514B4"/>
    <w:rsid w:val="00D524D2"/>
    <w:rsid w:val="00D53161"/>
    <w:rsid w:val="00D5475D"/>
    <w:rsid w:val="00D64847"/>
    <w:rsid w:val="00D64DBC"/>
    <w:rsid w:val="00D64E7C"/>
    <w:rsid w:val="00D67EE9"/>
    <w:rsid w:val="00D70844"/>
    <w:rsid w:val="00D72232"/>
    <w:rsid w:val="00D748EC"/>
    <w:rsid w:val="00D76050"/>
    <w:rsid w:val="00D77772"/>
    <w:rsid w:val="00D77886"/>
    <w:rsid w:val="00D862A1"/>
    <w:rsid w:val="00D86412"/>
    <w:rsid w:val="00D8664D"/>
    <w:rsid w:val="00D9077E"/>
    <w:rsid w:val="00D90F3B"/>
    <w:rsid w:val="00D917B1"/>
    <w:rsid w:val="00D92458"/>
    <w:rsid w:val="00D93B5D"/>
    <w:rsid w:val="00D95A9D"/>
    <w:rsid w:val="00DA0B3B"/>
    <w:rsid w:val="00DA1930"/>
    <w:rsid w:val="00DA6291"/>
    <w:rsid w:val="00DA6C39"/>
    <w:rsid w:val="00DB2C9A"/>
    <w:rsid w:val="00DB4E77"/>
    <w:rsid w:val="00DB5F1E"/>
    <w:rsid w:val="00DB78CC"/>
    <w:rsid w:val="00DC2D87"/>
    <w:rsid w:val="00DC69D4"/>
    <w:rsid w:val="00DC7771"/>
    <w:rsid w:val="00DD0CD4"/>
    <w:rsid w:val="00DD4140"/>
    <w:rsid w:val="00DD5FFA"/>
    <w:rsid w:val="00DE4B3D"/>
    <w:rsid w:val="00DE548B"/>
    <w:rsid w:val="00DE5935"/>
    <w:rsid w:val="00DE7527"/>
    <w:rsid w:val="00DF4C5E"/>
    <w:rsid w:val="00E00D92"/>
    <w:rsid w:val="00E01B3B"/>
    <w:rsid w:val="00E020F5"/>
    <w:rsid w:val="00E036C9"/>
    <w:rsid w:val="00E06B6B"/>
    <w:rsid w:val="00E07E1A"/>
    <w:rsid w:val="00E14717"/>
    <w:rsid w:val="00E167CB"/>
    <w:rsid w:val="00E23B17"/>
    <w:rsid w:val="00E27E4B"/>
    <w:rsid w:val="00E314EA"/>
    <w:rsid w:val="00E32248"/>
    <w:rsid w:val="00E32582"/>
    <w:rsid w:val="00E340A2"/>
    <w:rsid w:val="00E368A6"/>
    <w:rsid w:val="00E41768"/>
    <w:rsid w:val="00E45364"/>
    <w:rsid w:val="00E45B26"/>
    <w:rsid w:val="00E4624C"/>
    <w:rsid w:val="00E465F8"/>
    <w:rsid w:val="00E46F42"/>
    <w:rsid w:val="00E51768"/>
    <w:rsid w:val="00E53DFC"/>
    <w:rsid w:val="00E566C2"/>
    <w:rsid w:val="00E56E35"/>
    <w:rsid w:val="00E60B7C"/>
    <w:rsid w:val="00E61D69"/>
    <w:rsid w:val="00E674EE"/>
    <w:rsid w:val="00E70250"/>
    <w:rsid w:val="00E739AA"/>
    <w:rsid w:val="00E73C33"/>
    <w:rsid w:val="00E75CFC"/>
    <w:rsid w:val="00E771B3"/>
    <w:rsid w:val="00E833E0"/>
    <w:rsid w:val="00E8374D"/>
    <w:rsid w:val="00E85D55"/>
    <w:rsid w:val="00E86B2B"/>
    <w:rsid w:val="00E91623"/>
    <w:rsid w:val="00E947EF"/>
    <w:rsid w:val="00E970FD"/>
    <w:rsid w:val="00EA629A"/>
    <w:rsid w:val="00EA793E"/>
    <w:rsid w:val="00EB0B6A"/>
    <w:rsid w:val="00EB1C5B"/>
    <w:rsid w:val="00EB1FAB"/>
    <w:rsid w:val="00EB4607"/>
    <w:rsid w:val="00EB664E"/>
    <w:rsid w:val="00EB76C4"/>
    <w:rsid w:val="00EC0C9B"/>
    <w:rsid w:val="00EC0EB6"/>
    <w:rsid w:val="00EC4CBD"/>
    <w:rsid w:val="00EC5416"/>
    <w:rsid w:val="00EC60BE"/>
    <w:rsid w:val="00ED2BB9"/>
    <w:rsid w:val="00ED3DF4"/>
    <w:rsid w:val="00ED6515"/>
    <w:rsid w:val="00ED6D56"/>
    <w:rsid w:val="00EE0EAE"/>
    <w:rsid w:val="00EF1237"/>
    <w:rsid w:val="00EF144B"/>
    <w:rsid w:val="00EF26B9"/>
    <w:rsid w:val="00EF43DD"/>
    <w:rsid w:val="00EF4499"/>
    <w:rsid w:val="00EF44DC"/>
    <w:rsid w:val="00EF4A3E"/>
    <w:rsid w:val="00EF5EBF"/>
    <w:rsid w:val="00F10A99"/>
    <w:rsid w:val="00F11382"/>
    <w:rsid w:val="00F14439"/>
    <w:rsid w:val="00F1786B"/>
    <w:rsid w:val="00F17EE2"/>
    <w:rsid w:val="00F24B5B"/>
    <w:rsid w:val="00F303A8"/>
    <w:rsid w:val="00F32A3A"/>
    <w:rsid w:val="00F37700"/>
    <w:rsid w:val="00F4082F"/>
    <w:rsid w:val="00F420B2"/>
    <w:rsid w:val="00F425DD"/>
    <w:rsid w:val="00F45CB8"/>
    <w:rsid w:val="00F46083"/>
    <w:rsid w:val="00F470D8"/>
    <w:rsid w:val="00F47B19"/>
    <w:rsid w:val="00F5048F"/>
    <w:rsid w:val="00F504C1"/>
    <w:rsid w:val="00F534C6"/>
    <w:rsid w:val="00F554C9"/>
    <w:rsid w:val="00F61203"/>
    <w:rsid w:val="00F66568"/>
    <w:rsid w:val="00F73307"/>
    <w:rsid w:val="00F74C9E"/>
    <w:rsid w:val="00F74E8A"/>
    <w:rsid w:val="00F75778"/>
    <w:rsid w:val="00F7658A"/>
    <w:rsid w:val="00F7721C"/>
    <w:rsid w:val="00F80D34"/>
    <w:rsid w:val="00F81DA9"/>
    <w:rsid w:val="00F81F33"/>
    <w:rsid w:val="00F83BA0"/>
    <w:rsid w:val="00F86E98"/>
    <w:rsid w:val="00F90B82"/>
    <w:rsid w:val="00F91438"/>
    <w:rsid w:val="00F9664F"/>
    <w:rsid w:val="00F967DA"/>
    <w:rsid w:val="00FA1AB9"/>
    <w:rsid w:val="00FA57EA"/>
    <w:rsid w:val="00FA6457"/>
    <w:rsid w:val="00FB261D"/>
    <w:rsid w:val="00FB31EC"/>
    <w:rsid w:val="00FB32CB"/>
    <w:rsid w:val="00FB331B"/>
    <w:rsid w:val="00FB46D8"/>
    <w:rsid w:val="00FC19C7"/>
    <w:rsid w:val="00FC25F0"/>
    <w:rsid w:val="00FC586A"/>
    <w:rsid w:val="00FD0440"/>
    <w:rsid w:val="00FD3E80"/>
    <w:rsid w:val="00FE0290"/>
    <w:rsid w:val="00FE1701"/>
    <w:rsid w:val="00FE2BFF"/>
    <w:rsid w:val="00FE4090"/>
    <w:rsid w:val="00FF17EA"/>
    <w:rsid w:val="00FF24F3"/>
    <w:rsid w:val="00FF57A9"/>
    <w:rsid w:val="00FF676A"/>
    <w:rsid w:val="00FF7300"/>
    <w:rsid w:val="01D779E8"/>
    <w:rsid w:val="036F6ABF"/>
    <w:rsid w:val="04C94E3D"/>
    <w:rsid w:val="054F73A6"/>
    <w:rsid w:val="0706445E"/>
    <w:rsid w:val="09D866FB"/>
    <w:rsid w:val="0A32210B"/>
    <w:rsid w:val="0ADC1EED"/>
    <w:rsid w:val="0FED6DCA"/>
    <w:rsid w:val="11814B11"/>
    <w:rsid w:val="11FD5FA0"/>
    <w:rsid w:val="161A35E3"/>
    <w:rsid w:val="1ADE77E6"/>
    <w:rsid w:val="1C377847"/>
    <w:rsid w:val="1C49569F"/>
    <w:rsid w:val="1F117D1B"/>
    <w:rsid w:val="1F874172"/>
    <w:rsid w:val="22937175"/>
    <w:rsid w:val="27333229"/>
    <w:rsid w:val="27A93DD4"/>
    <w:rsid w:val="282C0015"/>
    <w:rsid w:val="2BBC3194"/>
    <w:rsid w:val="2C6172E2"/>
    <w:rsid w:val="2F0D750A"/>
    <w:rsid w:val="32544556"/>
    <w:rsid w:val="35823EA9"/>
    <w:rsid w:val="3E5F4906"/>
    <w:rsid w:val="402A236F"/>
    <w:rsid w:val="43CC3762"/>
    <w:rsid w:val="45842760"/>
    <w:rsid w:val="45CE49BD"/>
    <w:rsid w:val="4B17622D"/>
    <w:rsid w:val="4EA84E26"/>
    <w:rsid w:val="54FE4F22"/>
    <w:rsid w:val="550342E5"/>
    <w:rsid w:val="568E6D72"/>
    <w:rsid w:val="57882974"/>
    <w:rsid w:val="597807CB"/>
    <w:rsid w:val="5986007D"/>
    <w:rsid w:val="5D0630DE"/>
    <w:rsid w:val="5DB14FF3"/>
    <w:rsid w:val="5E263969"/>
    <w:rsid w:val="60C15160"/>
    <w:rsid w:val="65F52E57"/>
    <w:rsid w:val="68BC5CF1"/>
    <w:rsid w:val="697F474A"/>
    <w:rsid w:val="6B4B471C"/>
    <w:rsid w:val="6B9A0BF9"/>
    <w:rsid w:val="6C3C1B5D"/>
    <w:rsid w:val="6EF7C57C"/>
    <w:rsid w:val="6F08613F"/>
    <w:rsid w:val="6FE26F21"/>
    <w:rsid w:val="751F30D9"/>
    <w:rsid w:val="759234B8"/>
    <w:rsid w:val="773D1ECB"/>
    <w:rsid w:val="774910DD"/>
    <w:rsid w:val="7841263B"/>
    <w:rsid w:val="7A735460"/>
    <w:rsid w:val="7AAF1F78"/>
    <w:rsid w:val="7BA17FEA"/>
    <w:rsid w:val="7CDF172D"/>
    <w:rsid w:val="7D524F09"/>
    <w:rsid w:val="7E3C0388"/>
    <w:rsid w:val="7ED422B6"/>
    <w:rsid w:val="7F2C573D"/>
    <w:rsid w:val="7FDB0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 Indent"/>
    <w:basedOn w:val="a"/>
    <w:qFormat/>
    <w:pPr>
      <w:ind w:firstLine="630"/>
    </w:pPr>
    <w:rPr>
      <w:rFonts w:ascii="仿宋_GB2312" w:eastAsia="仿宋_GB2312"/>
      <w:sz w:val="32"/>
      <w:szCs w:val="20"/>
    </w:rPr>
  </w:style>
  <w:style w:type="paragraph" w:styleId="a5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1">
    <w:name w:val="页脚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hAnsi="Calibri"/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="Calibri" w:hAnsi="Calibri"/>
      <w:b/>
      <w:bCs/>
      <w:kern w:val="2"/>
      <w:sz w:val="21"/>
      <w:szCs w:val="22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Calibri" w:hAnsi="Calibri"/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Calibri" w:hAnsi="Calibr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 Indent"/>
    <w:basedOn w:val="a"/>
    <w:qFormat/>
    <w:pPr>
      <w:ind w:firstLine="630"/>
    </w:pPr>
    <w:rPr>
      <w:rFonts w:ascii="仿宋_GB2312" w:eastAsia="仿宋_GB2312"/>
      <w:sz w:val="32"/>
      <w:szCs w:val="20"/>
    </w:rPr>
  </w:style>
  <w:style w:type="paragraph" w:styleId="a5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1">
    <w:name w:val="页脚 Char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hAnsi="Calibri"/>
      <w:kern w:val="2"/>
      <w:sz w:val="21"/>
      <w:szCs w:val="22"/>
    </w:rPr>
  </w:style>
  <w:style w:type="character" w:customStyle="1" w:styleId="Char3">
    <w:name w:val="批注主题 Char"/>
    <w:basedOn w:val="Char"/>
    <w:link w:val="a8"/>
    <w:uiPriority w:val="99"/>
    <w:semiHidden/>
    <w:qFormat/>
    <w:rPr>
      <w:rFonts w:ascii="Calibri" w:hAnsi="Calibri"/>
      <w:b/>
      <w:bCs/>
      <w:kern w:val="2"/>
      <w:sz w:val="21"/>
      <w:szCs w:val="22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Calibri" w:hAnsi="Calibri"/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1879</Words>
  <Characters>386</Characters>
  <Application>Microsoft Office Word</Application>
  <DocSecurity>0</DocSecurity>
  <Lines>21</Lines>
  <Paragraphs>36</Paragraphs>
  <ScaleCrop>false</ScaleCrop>
  <Company>Microsoft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2022-05-26T08:52:00Z</cp:lastPrinted>
  <dcterms:created xsi:type="dcterms:W3CDTF">2018-03-10T23:48:00Z</dcterms:created>
  <dcterms:modified xsi:type="dcterms:W3CDTF">2022-05-19T10:15:00Z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KSOSaveFontToCloudKey">
    <vt:lpwstr>596183261_cloud</vt:lpwstr>
  </property>
  <property fmtid="{D5CDD505-2E9C-101B-9397-08002B2CF9AE}" pid="4" name="ICV">
    <vt:lpwstr>B1394858154C4228B8EB2F0CA1C3FC1D</vt:lpwstr>
  </property>
</Properties>
</file>